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D1F" w:rsidRPr="00A8604D" w:rsidRDefault="00BA0D1F">
      <w:pPr>
        <w:pStyle w:val="Heading2"/>
        <w:rPr>
          <w:rFonts w:ascii="Cambria" w:hAnsi="Cambria" w:cs="Cambria"/>
          <w:sz w:val="22"/>
          <w:szCs w:val="22"/>
        </w:rPr>
      </w:pPr>
      <w:r w:rsidRPr="00A8604D">
        <w:rPr>
          <w:rFonts w:ascii="Cambria" w:hAnsi="Cambria" w:cs="Cambria"/>
          <w:sz w:val="22"/>
          <w:szCs w:val="22"/>
        </w:rPr>
        <w:t>"A" TÍPUSÚ PÁLYÁZATI KIÍRÁS</w:t>
      </w:r>
    </w:p>
    <w:p w:rsidR="00BA0D1F" w:rsidRPr="00A8604D" w:rsidRDefault="00BA0D1F">
      <w:pPr>
        <w:jc w:val="both"/>
        <w:rPr>
          <w:rFonts w:ascii="Cambria" w:hAnsi="Cambria" w:cs="Cambria"/>
          <w:b/>
          <w:bCs/>
          <w:sz w:val="22"/>
          <w:szCs w:val="22"/>
        </w:rPr>
      </w:pPr>
    </w:p>
    <w:p w:rsidR="00BA0D1F" w:rsidRPr="00A8604D" w:rsidRDefault="00BA0D1F">
      <w:pPr>
        <w:jc w:val="center"/>
        <w:rPr>
          <w:rFonts w:ascii="Cambria" w:hAnsi="Cambria" w:cs="Cambria"/>
          <w:b/>
          <w:bCs/>
          <w:sz w:val="22"/>
          <w:szCs w:val="22"/>
        </w:rPr>
      </w:pPr>
      <w:ins w:id="0" w:author="Nagy" w:date="2023-09-27T15:53:00Z">
        <w:r w:rsidRPr="000A23A7">
          <w:rPr>
            <w:rFonts w:ascii="Cambria" w:hAnsi="Cambria" w:cs="Cambria"/>
            <w:b/>
            <w:bCs/>
            <w:sz w:val="22"/>
            <w:szCs w:val="22"/>
          </w:rPr>
          <w:t>Csorvás Város</w:t>
        </w:r>
      </w:ins>
      <w:del w:id="1" w:author="Nagy" w:date="2023-09-27T15:53:00Z">
        <w:r w:rsidRPr="000A23A7" w:rsidDel="000A23A7">
          <w:rPr>
            <w:rFonts w:ascii="Cambria" w:hAnsi="Cambria" w:cs="Cambria"/>
            <w:b/>
            <w:bCs/>
            <w:sz w:val="22"/>
            <w:szCs w:val="22"/>
          </w:rPr>
          <w:delText>……………</w:delText>
        </w:r>
        <w:r w:rsidRPr="000A23A7" w:rsidDel="000A23A7">
          <w:rPr>
            <w:rFonts w:ascii="Cambria" w:hAnsi="Cambria" w:cs="Cambria"/>
            <w:b/>
            <w:bCs/>
            <w:sz w:val="22"/>
            <w:szCs w:val="22"/>
            <w:rPrChange w:id="2" w:author="Nagy">
              <w:rPr>
                <w:rFonts w:ascii="Cambria" w:hAnsi="Cambria" w:cs="Cambria"/>
                <w:b/>
                <w:bCs/>
                <w:sz w:val="22"/>
                <w:szCs w:val="22"/>
              </w:rPr>
            </w:rPrChange>
          </w:rPr>
          <w:delText>…….</w:delText>
        </w:r>
      </w:del>
      <w:r w:rsidRPr="000A23A7">
        <w:rPr>
          <w:rFonts w:ascii="Cambria" w:hAnsi="Cambria" w:cs="Cambria"/>
          <w:b/>
          <w:bCs/>
          <w:sz w:val="22"/>
          <w:szCs w:val="22"/>
          <w:rPrChange w:id="3" w:author="Nagy">
            <w:rPr>
              <w:rFonts w:ascii="Cambria" w:hAnsi="Cambria" w:cs="Cambria"/>
              <w:b/>
              <w:bCs/>
              <w:sz w:val="22"/>
              <w:szCs w:val="22"/>
            </w:rPr>
          </w:rPrChange>
        </w:rPr>
        <w:t xml:space="preserve"> Önkormányzata a Kulturális és Innovációs Minisztériummal</w:t>
      </w:r>
      <w:r w:rsidRPr="00A8604D">
        <w:rPr>
          <w:rFonts w:ascii="Cambria" w:hAnsi="Cambria" w:cs="Cambria"/>
          <w:b/>
          <w:bCs/>
          <w:sz w:val="22"/>
          <w:szCs w:val="22"/>
        </w:rPr>
        <w:t xml:space="preserve"> együttműködve, a</w:t>
      </w:r>
      <w:r>
        <w:rPr>
          <w:rFonts w:ascii="Cambria" w:hAnsi="Cambria" w:cs="Cambria"/>
          <w:b/>
          <w:bCs/>
          <w:sz w:val="22"/>
          <w:szCs w:val="22"/>
        </w:rPr>
        <w:t xml:space="preserve"> felsőoktatásban részt vevő hallgatók juttatásairól és az általuk fizetendő egyes térítésekről szóló</w:t>
      </w:r>
      <w:r w:rsidRPr="00A8604D">
        <w:rPr>
          <w:rFonts w:ascii="Cambria" w:hAnsi="Cambria" w:cs="Cambria"/>
          <w:b/>
          <w:bCs/>
          <w:sz w:val="22"/>
          <w:szCs w:val="22"/>
        </w:rPr>
        <w:t xml:space="preserve"> 51/2007. (III. 26.) Kormányrendelet alapján</w:t>
      </w:r>
    </w:p>
    <w:p w:rsidR="00BA0D1F" w:rsidRPr="00A8604D" w:rsidRDefault="00BA0D1F" w:rsidP="00E13B5D">
      <w:pPr>
        <w:jc w:val="center"/>
        <w:rPr>
          <w:rFonts w:ascii="Cambria" w:hAnsi="Cambria" w:cs="Cambria"/>
          <w:b/>
          <w:bCs/>
          <w:sz w:val="22"/>
          <w:szCs w:val="22"/>
        </w:rPr>
      </w:pPr>
      <w:r w:rsidRPr="00A8604D">
        <w:rPr>
          <w:rFonts w:ascii="Cambria" w:hAnsi="Cambria" w:cs="Cambria"/>
          <w:b/>
          <w:bCs/>
          <w:sz w:val="22"/>
          <w:szCs w:val="22"/>
        </w:rPr>
        <w:t>ezennel kiírja a 202</w:t>
      </w:r>
      <w:r>
        <w:rPr>
          <w:rFonts w:ascii="Cambria" w:hAnsi="Cambria" w:cs="Cambria"/>
          <w:b/>
          <w:bCs/>
          <w:sz w:val="22"/>
          <w:szCs w:val="22"/>
        </w:rPr>
        <w:t>4</w:t>
      </w:r>
      <w:r w:rsidRPr="00A8604D">
        <w:rPr>
          <w:rFonts w:ascii="Cambria" w:hAnsi="Cambria" w:cs="Cambria"/>
          <w:b/>
          <w:bCs/>
          <w:sz w:val="22"/>
          <w:szCs w:val="22"/>
        </w:rPr>
        <w:t>. évre</w:t>
      </w:r>
    </w:p>
    <w:p w:rsidR="00BA0D1F" w:rsidRPr="00A8604D" w:rsidRDefault="00BA0D1F">
      <w:pPr>
        <w:jc w:val="center"/>
        <w:rPr>
          <w:rFonts w:ascii="Cambria" w:hAnsi="Cambria" w:cs="Cambria"/>
          <w:b/>
          <w:bCs/>
          <w:sz w:val="22"/>
          <w:szCs w:val="22"/>
        </w:rPr>
      </w:pPr>
      <w:r w:rsidRPr="00A8604D">
        <w:rPr>
          <w:rFonts w:ascii="Cambria" w:hAnsi="Cambria" w:cs="Cambria"/>
          <w:b/>
          <w:bCs/>
          <w:sz w:val="22"/>
          <w:szCs w:val="22"/>
        </w:rPr>
        <w:t>a Bursa Hungarica Felsőoktatási Önkormányzati Ösztöndíjpályázatot</w:t>
      </w:r>
    </w:p>
    <w:p w:rsidR="00BA0D1F" w:rsidRPr="00A8604D" w:rsidRDefault="00BA0D1F">
      <w:pPr>
        <w:jc w:val="center"/>
        <w:rPr>
          <w:rFonts w:ascii="Cambria" w:hAnsi="Cambria" w:cs="Cambria"/>
          <w:b/>
          <w:bCs/>
          <w:sz w:val="22"/>
          <w:szCs w:val="22"/>
        </w:rPr>
      </w:pPr>
      <w:r w:rsidRPr="00A8604D">
        <w:rPr>
          <w:rFonts w:ascii="Cambria" w:hAnsi="Cambria" w:cs="Cambria"/>
          <w:b/>
          <w:bCs/>
          <w:sz w:val="22"/>
          <w:szCs w:val="22"/>
        </w:rPr>
        <w:t>felsőoktatási hallgatók számára</w:t>
      </w:r>
    </w:p>
    <w:p w:rsidR="00BA0D1F" w:rsidRPr="00A8604D" w:rsidRDefault="00BA0D1F">
      <w:pPr>
        <w:jc w:val="center"/>
        <w:rPr>
          <w:rFonts w:ascii="Cambria" w:hAnsi="Cambria" w:cs="Cambria"/>
          <w:b/>
          <w:bCs/>
          <w:sz w:val="22"/>
          <w:szCs w:val="22"/>
        </w:rPr>
      </w:pPr>
      <w:r w:rsidRPr="00A8604D">
        <w:rPr>
          <w:rFonts w:ascii="Cambria" w:hAnsi="Cambria" w:cs="Cambria"/>
          <w:b/>
          <w:bCs/>
          <w:sz w:val="22"/>
          <w:szCs w:val="22"/>
        </w:rPr>
        <w:t>a 202</w:t>
      </w:r>
      <w:r>
        <w:rPr>
          <w:rFonts w:ascii="Cambria" w:hAnsi="Cambria" w:cs="Cambria"/>
          <w:b/>
          <w:bCs/>
          <w:sz w:val="22"/>
          <w:szCs w:val="22"/>
        </w:rPr>
        <w:t>3</w:t>
      </w:r>
      <w:r w:rsidRPr="00A8604D">
        <w:rPr>
          <w:rFonts w:ascii="Cambria" w:hAnsi="Cambria" w:cs="Cambria"/>
          <w:b/>
          <w:bCs/>
          <w:sz w:val="22"/>
          <w:szCs w:val="22"/>
        </w:rPr>
        <w:t>/202</w:t>
      </w:r>
      <w:r>
        <w:rPr>
          <w:rFonts w:ascii="Cambria" w:hAnsi="Cambria" w:cs="Cambria"/>
          <w:b/>
          <w:bCs/>
          <w:sz w:val="22"/>
          <w:szCs w:val="22"/>
        </w:rPr>
        <w:t>4</w:t>
      </w:r>
      <w:r w:rsidRPr="00A8604D">
        <w:rPr>
          <w:rFonts w:ascii="Cambria" w:hAnsi="Cambria" w:cs="Cambria"/>
          <w:b/>
          <w:bCs/>
          <w:sz w:val="22"/>
          <w:szCs w:val="22"/>
        </w:rPr>
        <w:t>. tanév második és a 202</w:t>
      </w:r>
      <w:r>
        <w:rPr>
          <w:rFonts w:ascii="Cambria" w:hAnsi="Cambria" w:cs="Cambria"/>
          <w:b/>
          <w:bCs/>
          <w:sz w:val="22"/>
          <w:szCs w:val="22"/>
        </w:rPr>
        <w:t>4</w:t>
      </w:r>
      <w:r w:rsidRPr="00A8604D">
        <w:rPr>
          <w:rFonts w:ascii="Cambria" w:hAnsi="Cambria" w:cs="Cambria"/>
          <w:b/>
          <w:bCs/>
          <w:sz w:val="22"/>
          <w:szCs w:val="22"/>
        </w:rPr>
        <w:t>/202</w:t>
      </w:r>
      <w:r>
        <w:rPr>
          <w:rFonts w:ascii="Cambria" w:hAnsi="Cambria" w:cs="Cambria"/>
          <w:b/>
          <w:bCs/>
          <w:sz w:val="22"/>
          <w:szCs w:val="22"/>
        </w:rPr>
        <w:t>5</w:t>
      </w:r>
      <w:r w:rsidRPr="00A8604D">
        <w:rPr>
          <w:rFonts w:ascii="Cambria" w:hAnsi="Cambria" w:cs="Cambria"/>
          <w:b/>
          <w:bCs/>
          <w:sz w:val="22"/>
          <w:szCs w:val="22"/>
        </w:rPr>
        <w:t>. tanév első félévére vonatkozóan,</w:t>
      </w:r>
    </w:p>
    <w:p w:rsidR="00BA0D1F" w:rsidRPr="00903F74" w:rsidRDefault="00BA0D1F">
      <w:pPr>
        <w:jc w:val="center"/>
        <w:rPr>
          <w:rFonts w:ascii="Cambria" w:hAnsi="Cambria" w:cs="Cambria"/>
          <w:sz w:val="22"/>
          <w:szCs w:val="22"/>
        </w:rPr>
      </w:pPr>
      <w:r w:rsidRPr="00903F74">
        <w:rPr>
          <w:rFonts w:ascii="Cambria" w:hAnsi="Cambria" w:cs="Cambria"/>
          <w:sz w:val="22"/>
          <w:szCs w:val="22"/>
        </w:rPr>
        <w:t xml:space="preserve">összhangban </w:t>
      </w:r>
    </w:p>
    <w:p w:rsidR="00BA0D1F" w:rsidRPr="00A8604D" w:rsidRDefault="00BA0D1F">
      <w:pPr>
        <w:jc w:val="center"/>
        <w:rPr>
          <w:rFonts w:ascii="Cambria" w:hAnsi="Cambria" w:cs="Cambria"/>
          <w:b/>
          <w:bCs/>
          <w:sz w:val="22"/>
          <w:szCs w:val="22"/>
        </w:rPr>
      </w:pPr>
    </w:p>
    <w:p w:rsidR="00BA0D1F" w:rsidRPr="00A8604D" w:rsidRDefault="00BA0D1F" w:rsidP="00CF6F59">
      <w:pPr>
        <w:pStyle w:val="ListParagraph"/>
        <w:numPr>
          <w:ilvl w:val="0"/>
          <w:numId w:val="14"/>
        </w:numPr>
        <w:jc w:val="both"/>
        <w:rPr>
          <w:rFonts w:ascii="Cambria" w:hAnsi="Cambria" w:cs="Cambria"/>
          <w:color w:val="000000"/>
          <w:sz w:val="22"/>
          <w:szCs w:val="22"/>
        </w:rPr>
      </w:pPr>
      <w:r w:rsidRPr="00A8604D">
        <w:rPr>
          <w:rFonts w:ascii="Cambria" w:hAnsi="Cambria" w:cs="Cambria"/>
          <w:color w:val="000000"/>
          <w:sz w:val="22"/>
          <w:szCs w:val="22"/>
        </w:rPr>
        <w:t>a nemzeti felsőoktatásról szóló 2011. évi CCIV. törvény</w:t>
      </w:r>
      <w:r>
        <w:rPr>
          <w:rFonts w:ascii="Cambria" w:hAnsi="Cambria" w:cs="Cambria"/>
          <w:color w:val="000000"/>
          <w:sz w:val="22"/>
          <w:szCs w:val="22"/>
        </w:rPr>
        <w:t>,</w:t>
      </w:r>
    </w:p>
    <w:p w:rsidR="00BA0D1F" w:rsidRPr="0028088C" w:rsidRDefault="00BA0D1F" w:rsidP="00CF6F59">
      <w:pPr>
        <w:pStyle w:val="ListParagraph"/>
        <w:numPr>
          <w:ilvl w:val="0"/>
          <w:numId w:val="14"/>
        </w:numPr>
        <w:jc w:val="both"/>
        <w:rPr>
          <w:rFonts w:ascii="Cambria" w:hAnsi="Cambria" w:cs="Cambria"/>
          <w:color w:val="000000"/>
          <w:sz w:val="22"/>
          <w:szCs w:val="22"/>
        </w:rPr>
      </w:pPr>
      <w:r w:rsidRPr="00A8604D">
        <w:rPr>
          <w:rFonts w:ascii="Cambria" w:hAnsi="Cambria" w:cs="Cambria"/>
          <w:color w:val="000000"/>
          <w:sz w:val="22"/>
          <w:szCs w:val="22"/>
        </w:rPr>
        <w:t>a felsőoktatásban részt vevő hallgatók juttatásairól és az általuk fizetendő egyes térítésekről szóló 51/2007. (III. 26.) Korm. rendelet</w:t>
      </w:r>
      <w:r>
        <w:rPr>
          <w:rFonts w:ascii="Cambria" w:hAnsi="Cambria" w:cs="Cambria"/>
          <w:color w:val="000000"/>
          <w:sz w:val="22"/>
          <w:szCs w:val="22"/>
        </w:rPr>
        <w:t xml:space="preserve"> </w:t>
      </w:r>
      <w:r w:rsidRPr="0028088C">
        <w:rPr>
          <w:rFonts w:ascii="Cambria" w:hAnsi="Cambria" w:cs="Cambria"/>
          <w:sz w:val="22"/>
          <w:szCs w:val="22"/>
          <w:lang w:eastAsia="en-US"/>
        </w:rPr>
        <w:t xml:space="preserve">(a továbbiakban: </w:t>
      </w:r>
      <w:r w:rsidRPr="0028088C">
        <w:rPr>
          <w:rFonts w:ascii="Cambria" w:hAnsi="Cambria" w:cs="Cambria"/>
          <w:sz w:val="22"/>
          <w:szCs w:val="22"/>
        </w:rPr>
        <w:t>Korm. rendelet)</w:t>
      </w:r>
      <w:r w:rsidRPr="0028088C">
        <w:rPr>
          <w:rFonts w:ascii="Cambria" w:hAnsi="Cambria" w:cs="Cambria"/>
          <w:color w:val="000000"/>
          <w:sz w:val="22"/>
          <w:szCs w:val="22"/>
        </w:rPr>
        <w:t>,</w:t>
      </w:r>
    </w:p>
    <w:p w:rsidR="00BA0D1F" w:rsidRPr="00A8604D" w:rsidRDefault="00BA0D1F" w:rsidP="00CF6F59">
      <w:pPr>
        <w:pStyle w:val="ListParagraph"/>
        <w:numPr>
          <w:ilvl w:val="0"/>
          <w:numId w:val="14"/>
        </w:numPr>
        <w:jc w:val="both"/>
        <w:rPr>
          <w:rFonts w:ascii="Cambria" w:hAnsi="Cambria" w:cs="Cambria"/>
          <w:color w:val="000000"/>
          <w:sz w:val="22"/>
          <w:szCs w:val="22"/>
        </w:rPr>
      </w:pPr>
      <w:r w:rsidRPr="00A8604D">
        <w:rPr>
          <w:rFonts w:ascii="Cambria" w:hAnsi="Cambria" w:cs="Cambria"/>
          <w:color w:val="000000"/>
          <w:sz w:val="22"/>
          <w:szCs w:val="22"/>
        </w:rPr>
        <w:t>a Nemzeti Közszolgálati Egyetemről, valamint a közigazgatási, rendészeti és katonai felsőoktatásról szóló 2011. évi CXXXII. törvény</w:t>
      </w:r>
      <w:r>
        <w:rPr>
          <w:rFonts w:ascii="Cambria" w:hAnsi="Cambria" w:cs="Cambria"/>
          <w:color w:val="000000"/>
          <w:sz w:val="22"/>
          <w:szCs w:val="22"/>
        </w:rPr>
        <w:t>,</w:t>
      </w:r>
    </w:p>
    <w:p w:rsidR="00BA0D1F" w:rsidRPr="00A8604D" w:rsidRDefault="00BA0D1F" w:rsidP="00CF6F59">
      <w:pPr>
        <w:pStyle w:val="ListParagraph"/>
        <w:numPr>
          <w:ilvl w:val="0"/>
          <w:numId w:val="14"/>
        </w:numPr>
        <w:jc w:val="both"/>
        <w:rPr>
          <w:rFonts w:ascii="Cambria" w:hAnsi="Cambria" w:cs="Cambria"/>
          <w:color w:val="000000"/>
          <w:sz w:val="22"/>
          <w:szCs w:val="22"/>
        </w:rPr>
      </w:pPr>
      <w:r w:rsidRPr="00A8604D">
        <w:rPr>
          <w:rFonts w:ascii="Cambria" w:hAnsi="Cambria" w:cs="Cambria"/>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r>
        <w:rPr>
          <w:rFonts w:ascii="Cambria" w:hAnsi="Cambria" w:cs="Cambria"/>
          <w:color w:val="000000"/>
          <w:sz w:val="22"/>
          <w:szCs w:val="22"/>
        </w:rPr>
        <w:t>,</w:t>
      </w:r>
    </w:p>
    <w:p w:rsidR="00BA0D1F" w:rsidRPr="00A8604D" w:rsidRDefault="00BA0D1F" w:rsidP="00CF6F59">
      <w:pPr>
        <w:pStyle w:val="ListParagraph"/>
        <w:numPr>
          <w:ilvl w:val="0"/>
          <w:numId w:val="14"/>
        </w:numPr>
        <w:jc w:val="both"/>
        <w:rPr>
          <w:rFonts w:ascii="Cambria" w:hAnsi="Cambria" w:cs="Cambria"/>
          <w:color w:val="000000"/>
          <w:sz w:val="22"/>
          <w:szCs w:val="22"/>
        </w:rPr>
      </w:pPr>
      <w:r w:rsidRPr="00A8604D">
        <w:rPr>
          <w:rFonts w:ascii="Cambria" w:hAnsi="Cambria" w:cs="Cambria"/>
          <w:color w:val="000000"/>
          <w:sz w:val="22"/>
          <w:szCs w:val="22"/>
        </w:rPr>
        <w:t>a szociális igazgatásról és szociális ellátásokról szóló 1993. évi III. törvény</w:t>
      </w:r>
      <w:r>
        <w:rPr>
          <w:rFonts w:ascii="Cambria" w:hAnsi="Cambria" w:cs="Cambria"/>
          <w:color w:val="000000"/>
          <w:sz w:val="22"/>
          <w:szCs w:val="22"/>
        </w:rPr>
        <w:t>,</w:t>
      </w:r>
    </w:p>
    <w:p w:rsidR="00BA0D1F" w:rsidRPr="00A8604D" w:rsidRDefault="00BA0D1F" w:rsidP="00154A18">
      <w:pPr>
        <w:pStyle w:val="ListParagraph"/>
        <w:numPr>
          <w:ilvl w:val="0"/>
          <w:numId w:val="14"/>
        </w:numPr>
        <w:autoSpaceDE w:val="0"/>
        <w:autoSpaceDN w:val="0"/>
        <w:spacing w:line="276" w:lineRule="auto"/>
        <w:jc w:val="both"/>
        <w:rPr>
          <w:rFonts w:ascii="Cambria" w:hAnsi="Cambria" w:cs="Cambria"/>
          <w:sz w:val="22"/>
          <w:szCs w:val="22"/>
        </w:rPr>
      </w:pPr>
      <w:r w:rsidRPr="00A8604D">
        <w:rPr>
          <w:rFonts w:ascii="Cambria" w:hAnsi="Cambria" w:cs="Cambria"/>
          <w:sz w:val="22"/>
          <w:szCs w:val="22"/>
        </w:rPr>
        <w:t>az államháztartásról szóló 2011. évi CXCV. törvény</w:t>
      </w:r>
      <w:r>
        <w:rPr>
          <w:rFonts w:ascii="Cambria" w:hAnsi="Cambria" w:cs="Cambria"/>
          <w:sz w:val="22"/>
          <w:szCs w:val="22"/>
        </w:rPr>
        <w:t>,</w:t>
      </w:r>
    </w:p>
    <w:p w:rsidR="00BA0D1F" w:rsidRPr="00A8604D" w:rsidRDefault="00BA0D1F" w:rsidP="00CF6F59">
      <w:pPr>
        <w:pStyle w:val="ListParagraph"/>
        <w:numPr>
          <w:ilvl w:val="0"/>
          <w:numId w:val="14"/>
        </w:numPr>
        <w:autoSpaceDE w:val="0"/>
        <w:autoSpaceDN w:val="0"/>
        <w:spacing w:line="276" w:lineRule="auto"/>
        <w:jc w:val="both"/>
        <w:rPr>
          <w:rFonts w:ascii="Cambria" w:hAnsi="Cambria" w:cs="Cambria"/>
          <w:sz w:val="22"/>
          <w:szCs w:val="22"/>
        </w:rPr>
      </w:pPr>
      <w:r w:rsidRPr="00A8604D">
        <w:rPr>
          <w:rFonts w:ascii="Cambria" w:hAnsi="Cambria" w:cs="Cambria"/>
          <w:sz w:val="22"/>
          <w:szCs w:val="22"/>
        </w:rPr>
        <w:t>az államháztartásról szóló törvény végrehajtásáról szóló 368/2011. (XII. 31.) Korm. rendelet</w:t>
      </w:r>
      <w:r>
        <w:rPr>
          <w:rFonts w:ascii="Cambria" w:hAnsi="Cambria" w:cs="Cambria"/>
          <w:sz w:val="22"/>
          <w:szCs w:val="22"/>
        </w:rPr>
        <w:t>,</w:t>
      </w:r>
      <w:r w:rsidRPr="00A8604D">
        <w:rPr>
          <w:rFonts w:ascii="Cambria" w:hAnsi="Cambria" w:cs="Cambria"/>
          <w:sz w:val="22"/>
          <w:szCs w:val="22"/>
        </w:rPr>
        <w:t xml:space="preserve">  </w:t>
      </w:r>
    </w:p>
    <w:p w:rsidR="00BA0D1F" w:rsidRPr="00A8604D" w:rsidRDefault="00BA0D1F" w:rsidP="00CF6F59">
      <w:pPr>
        <w:pStyle w:val="ListParagraph"/>
        <w:numPr>
          <w:ilvl w:val="0"/>
          <w:numId w:val="14"/>
        </w:numPr>
        <w:autoSpaceDE w:val="0"/>
        <w:autoSpaceDN w:val="0"/>
        <w:spacing w:line="276" w:lineRule="auto"/>
        <w:jc w:val="both"/>
        <w:rPr>
          <w:rFonts w:ascii="Cambria" w:hAnsi="Cambria" w:cs="Cambria"/>
          <w:sz w:val="22"/>
          <w:szCs w:val="22"/>
        </w:rPr>
      </w:pPr>
      <w:r w:rsidRPr="00A8604D">
        <w:rPr>
          <w:rFonts w:ascii="Cambria" w:hAnsi="Cambria" w:cs="Cambria"/>
          <w:sz w:val="22"/>
          <w:szCs w:val="22"/>
        </w:rPr>
        <w:t>Magyarország helyi önkormányzatairól szóló 2011. évi CLXXXIX. törvény</w:t>
      </w:r>
      <w:r>
        <w:rPr>
          <w:rFonts w:ascii="Cambria" w:hAnsi="Cambria" w:cs="Cambria"/>
          <w:sz w:val="22"/>
          <w:szCs w:val="22"/>
        </w:rPr>
        <w:t>,</w:t>
      </w:r>
    </w:p>
    <w:p w:rsidR="00BA0D1F" w:rsidRPr="00A8604D" w:rsidRDefault="00BA0D1F" w:rsidP="00CF6F59">
      <w:pPr>
        <w:pStyle w:val="ListParagraph"/>
        <w:numPr>
          <w:ilvl w:val="0"/>
          <w:numId w:val="14"/>
        </w:numPr>
        <w:autoSpaceDE w:val="0"/>
        <w:autoSpaceDN w:val="0"/>
        <w:spacing w:line="276" w:lineRule="auto"/>
        <w:jc w:val="both"/>
        <w:rPr>
          <w:rFonts w:ascii="Cambria" w:hAnsi="Cambria" w:cs="Cambria"/>
          <w:sz w:val="22"/>
          <w:szCs w:val="22"/>
        </w:rPr>
      </w:pPr>
      <w:r w:rsidRPr="00A8604D">
        <w:rPr>
          <w:rFonts w:ascii="Cambria" w:hAnsi="Cambria" w:cs="Cambria"/>
          <w:sz w:val="22"/>
          <w:szCs w:val="22"/>
        </w:rPr>
        <w:t>a polgárok személyi adatainak és lakcímének nyilvántartásáról szóló 1992. évi LXVI. törvény</w:t>
      </w:r>
      <w:r>
        <w:rPr>
          <w:rFonts w:ascii="Cambria" w:hAnsi="Cambria" w:cs="Cambria"/>
          <w:sz w:val="22"/>
          <w:szCs w:val="22"/>
        </w:rPr>
        <w:t>,</w:t>
      </w:r>
    </w:p>
    <w:p w:rsidR="00BA0D1F" w:rsidRPr="00A8604D" w:rsidRDefault="00BA0D1F" w:rsidP="00CF6F59">
      <w:pPr>
        <w:pStyle w:val="ListParagraph"/>
        <w:numPr>
          <w:ilvl w:val="0"/>
          <w:numId w:val="14"/>
        </w:numPr>
        <w:jc w:val="both"/>
        <w:rPr>
          <w:rFonts w:ascii="Cambria" w:hAnsi="Cambria" w:cs="Cambria"/>
          <w:sz w:val="22"/>
          <w:szCs w:val="22"/>
        </w:rPr>
      </w:pPr>
      <w:r w:rsidRPr="00A8604D">
        <w:rPr>
          <w:rFonts w:ascii="Cambria" w:hAnsi="Cambria" w:cs="Cambria"/>
          <w:sz w:val="22"/>
          <w:szCs w:val="22"/>
        </w:rPr>
        <w:t>az elektronikus ügyintézés és a bizalmi szolgáltatások általános szabályairól szóló 2015. évi CCXXII. törvény</w:t>
      </w:r>
      <w:r>
        <w:rPr>
          <w:rFonts w:ascii="Cambria" w:hAnsi="Cambria" w:cs="Cambria"/>
          <w:sz w:val="22"/>
          <w:szCs w:val="22"/>
        </w:rPr>
        <w:t>,</w:t>
      </w:r>
    </w:p>
    <w:p w:rsidR="00BA0D1F" w:rsidRPr="00A8604D" w:rsidRDefault="00BA0D1F" w:rsidP="00CF6F59">
      <w:pPr>
        <w:pStyle w:val="ListParagraph"/>
        <w:numPr>
          <w:ilvl w:val="0"/>
          <w:numId w:val="14"/>
        </w:numPr>
        <w:jc w:val="both"/>
        <w:rPr>
          <w:rFonts w:ascii="Cambria" w:hAnsi="Cambria" w:cs="Cambria"/>
          <w:sz w:val="22"/>
          <w:szCs w:val="22"/>
        </w:rPr>
      </w:pPr>
      <w:r w:rsidRPr="00A8604D">
        <w:rPr>
          <w:rFonts w:ascii="Cambria" w:hAnsi="Cambria" w:cs="Cambria"/>
          <w:sz w:val="22"/>
          <w:szCs w:val="22"/>
        </w:rPr>
        <w:t>az elektronikus ügyintézés részletszabályairól szóló 451/2016. (XII. 19.) Korm. rendelet</w:t>
      </w:r>
      <w:r>
        <w:rPr>
          <w:rFonts w:ascii="Cambria" w:hAnsi="Cambria" w:cs="Cambria"/>
          <w:sz w:val="22"/>
          <w:szCs w:val="22"/>
        </w:rPr>
        <w:t>,</w:t>
      </w:r>
    </w:p>
    <w:p w:rsidR="00BA0D1F" w:rsidRPr="00A8604D" w:rsidRDefault="00BA0D1F" w:rsidP="00CF6F59">
      <w:pPr>
        <w:pStyle w:val="ListParagraph"/>
        <w:numPr>
          <w:ilvl w:val="0"/>
          <w:numId w:val="14"/>
        </w:numPr>
        <w:jc w:val="both"/>
        <w:rPr>
          <w:rFonts w:ascii="Cambria" w:hAnsi="Cambria" w:cs="Cambria"/>
          <w:sz w:val="22"/>
          <w:szCs w:val="22"/>
        </w:rPr>
      </w:pPr>
      <w:r w:rsidRPr="00A8604D">
        <w:rPr>
          <w:rFonts w:ascii="Cambria" w:hAnsi="Cambria" w:cs="Cambria"/>
          <w:sz w:val="22"/>
          <w:szCs w:val="22"/>
        </w:rPr>
        <w:t>az információs önrendelkezési jogról és az információszabadságról szóló 2011. évi CXII. törvény</w:t>
      </w:r>
      <w:r>
        <w:rPr>
          <w:rFonts w:ascii="Cambria" w:hAnsi="Cambria" w:cs="Cambria"/>
          <w:sz w:val="22"/>
          <w:szCs w:val="22"/>
        </w:rPr>
        <w:t>,</w:t>
      </w:r>
    </w:p>
    <w:p w:rsidR="00BA0D1F" w:rsidRPr="00A8604D" w:rsidRDefault="00BA0D1F" w:rsidP="00CF6F59">
      <w:pPr>
        <w:pStyle w:val="ListParagraph"/>
        <w:numPr>
          <w:ilvl w:val="0"/>
          <w:numId w:val="14"/>
        </w:numPr>
        <w:jc w:val="both"/>
        <w:rPr>
          <w:rFonts w:ascii="Cambria" w:hAnsi="Cambria" w:cs="Cambria"/>
          <w:sz w:val="22"/>
          <w:szCs w:val="22"/>
        </w:rPr>
      </w:pPr>
      <w:r w:rsidRPr="00A8604D">
        <w:rPr>
          <w:rFonts w:ascii="Cambria" w:hAnsi="Cambria" w:cs="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Pr>
          <w:rFonts w:ascii="Cambria" w:hAnsi="Cambria" w:cs="Cambria"/>
          <w:sz w:val="22"/>
          <w:szCs w:val="22"/>
        </w:rPr>
        <w:t xml:space="preserve"> 2016. április 27-i</w:t>
      </w:r>
      <w:r w:rsidRPr="00A8604D">
        <w:rPr>
          <w:rFonts w:ascii="Cambria" w:hAnsi="Cambria" w:cs="Cambria"/>
          <w:sz w:val="22"/>
          <w:szCs w:val="22"/>
        </w:rPr>
        <w:t xml:space="preserve"> (EU) 2016/679 rendelet</w:t>
      </w:r>
      <w:r>
        <w:rPr>
          <w:rFonts w:ascii="Cambria" w:hAnsi="Cambria" w:cs="Cambria"/>
          <w:sz w:val="22"/>
          <w:szCs w:val="22"/>
        </w:rPr>
        <w:t>e</w:t>
      </w:r>
      <w:r w:rsidRPr="00A8604D">
        <w:rPr>
          <w:rFonts w:ascii="Cambria" w:hAnsi="Cambria" w:cs="Cambria"/>
          <w:sz w:val="22"/>
          <w:szCs w:val="22"/>
        </w:rPr>
        <w:t xml:space="preserve"> (továbbiakban: GDPR)</w:t>
      </w:r>
      <w:r>
        <w:rPr>
          <w:rFonts w:ascii="Cambria" w:hAnsi="Cambria" w:cs="Cambria"/>
          <w:sz w:val="22"/>
          <w:szCs w:val="22"/>
        </w:rPr>
        <w:t>,</w:t>
      </w:r>
    </w:p>
    <w:p w:rsidR="00BA0D1F" w:rsidRPr="00A8604D" w:rsidRDefault="00BA0D1F" w:rsidP="00CF6F59">
      <w:pPr>
        <w:pStyle w:val="ListParagraph"/>
        <w:numPr>
          <w:ilvl w:val="0"/>
          <w:numId w:val="14"/>
        </w:numPr>
        <w:jc w:val="both"/>
        <w:rPr>
          <w:rFonts w:ascii="Cambria" w:hAnsi="Cambria" w:cs="Cambria"/>
          <w:sz w:val="22"/>
          <w:szCs w:val="22"/>
        </w:rPr>
      </w:pPr>
      <w:r w:rsidRPr="00A8604D">
        <w:rPr>
          <w:rFonts w:ascii="Cambria" w:hAnsi="Cambria" w:cs="Cambria"/>
          <w:sz w:val="22"/>
          <w:szCs w:val="22"/>
        </w:rPr>
        <w:t>a Büntető Törvénykönyvről szóló 2012. évi C. törvény</w:t>
      </w:r>
      <w:r>
        <w:rPr>
          <w:rFonts w:ascii="Cambria" w:hAnsi="Cambria" w:cs="Cambria"/>
          <w:sz w:val="22"/>
          <w:szCs w:val="22"/>
        </w:rPr>
        <w:t>,</w:t>
      </w:r>
      <w:r w:rsidRPr="00A8604D">
        <w:rPr>
          <w:rFonts w:ascii="Cambria" w:hAnsi="Cambria" w:cs="Cambria"/>
          <w:sz w:val="22"/>
          <w:szCs w:val="22"/>
        </w:rPr>
        <w:t xml:space="preserve"> </w:t>
      </w:r>
    </w:p>
    <w:p w:rsidR="00BA0D1F" w:rsidRPr="00A8604D" w:rsidRDefault="00BA0D1F" w:rsidP="008269BB">
      <w:pPr>
        <w:pStyle w:val="ListParagraph"/>
        <w:numPr>
          <w:ilvl w:val="0"/>
          <w:numId w:val="14"/>
        </w:numPr>
        <w:jc w:val="both"/>
        <w:rPr>
          <w:rFonts w:ascii="Cambria" w:hAnsi="Cambria" w:cs="Cambria"/>
          <w:sz w:val="22"/>
          <w:szCs w:val="22"/>
        </w:rPr>
      </w:pPr>
      <w:r w:rsidRPr="00A8604D">
        <w:rPr>
          <w:rFonts w:ascii="Cambria" w:hAnsi="Cambria" w:cs="Cambria"/>
          <w:sz w:val="22"/>
          <w:szCs w:val="22"/>
        </w:rPr>
        <w:t>a közfeladatot ellátó közérdekű vagyonkezelő alapítványokról szóló 2021. évi IX. törvény</w:t>
      </w:r>
    </w:p>
    <w:p w:rsidR="00BA0D1F" w:rsidRPr="00A8604D" w:rsidRDefault="00BA0D1F" w:rsidP="008269BB">
      <w:pPr>
        <w:pStyle w:val="ListParagraph"/>
        <w:ind w:left="1077"/>
        <w:jc w:val="both"/>
        <w:rPr>
          <w:rFonts w:ascii="Cambria" w:hAnsi="Cambria" w:cs="Cambria"/>
          <w:sz w:val="22"/>
          <w:szCs w:val="22"/>
        </w:rPr>
      </w:pPr>
      <w:r w:rsidRPr="00A8604D">
        <w:rPr>
          <w:rFonts w:ascii="Cambria" w:hAnsi="Cambria" w:cs="Cambria"/>
          <w:sz w:val="22"/>
          <w:szCs w:val="22"/>
        </w:rPr>
        <w:t xml:space="preserve">  </w:t>
      </w:r>
    </w:p>
    <w:p w:rsidR="00BA0D1F" w:rsidRPr="00A8604D" w:rsidRDefault="00BA0D1F" w:rsidP="00CF6F59">
      <w:pPr>
        <w:pStyle w:val="Default"/>
        <w:spacing w:line="276" w:lineRule="auto"/>
        <w:jc w:val="both"/>
        <w:rPr>
          <w:rFonts w:ascii="Cambria" w:hAnsi="Cambria" w:cs="Cambria"/>
          <w:color w:val="auto"/>
          <w:sz w:val="22"/>
          <w:szCs w:val="22"/>
        </w:rPr>
      </w:pPr>
      <w:r w:rsidRPr="00A8604D">
        <w:rPr>
          <w:rFonts w:ascii="Cambria" w:hAnsi="Cambria" w:cs="Cambria"/>
          <w:color w:val="auto"/>
          <w:sz w:val="22"/>
          <w:szCs w:val="22"/>
        </w:rPr>
        <w:t>vonatkozó rendelkezéseivel.</w:t>
      </w:r>
    </w:p>
    <w:p w:rsidR="00BA0D1F" w:rsidRPr="00A8604D" w:rsidRDefault="00BA0D1F">
      <w:pPr>
        <w:jc w:val="center"/>
        <w:rPr>
          <w:rFonts w:ascii="Cambria" w:hAnsi="Cambria" w:cs="Cambria"/>
          <w:b/>
          <w:bCs/>
          <w:sz w:val="22"/>
          <w:szCs w:val="22"/>
        </w:rPr>
      </w:pPr>
    </w:p>
    <w:p w:rsidR="00BA0D1F" w:rsidRPr="00A8604D" w:rsidRDefault="00BA0D1F">
      <w:pPr>
        <w:jc w:val="both"/>
        <w:rPr>
          <w:rFonts w:ascii="Cambria" w:hAnsi="Cambria" w:cs="Cambria"/>
          <w:sz w:val="22"/>
          <w:szCs w:val="22"/>
        </w:rPr>
      </w:pPr>
    </w:p>
    <w:p w:rsidR="00BA0D1F" w:rsidRPr="00A8604D" w:rsidRDefault="00BA0D1F">
      <w:pPr>
        <w:jc w:val="both"/>
        <w:rPr>
          <w:rFonts w:ascii="Cambria" w:hAnsi="Cambria" w:cs="Cambria"/>
          <w:b/>
          <w:bCs/>
          <w:sz w:val="22"/>
          <w:szCs w:val="22"/>
        </w:rPr>
      </w:pPr>
      <w:r w:rsidRPr="00A8604D">
        <w:rPr>
          <w:rFonts w:ascii="Cambria" w:hAnsi="Cambria" w:cs="Cambria"/>
          <w:b/>
          <w:bCs/>
          <w:sz w:val="22"/>
          <w:szCs w:val="22"/>
        </w:rPr>
        <w:t>1. A pályázat célja</w:t>
      </w:r>
    </w:p>
    <w:p w:rsidR="00BA0D1F" w:rsidRPr="00A8604D" w:rsidRDefault="00BA0D1F">
      <w:pPr>
        <w:jc w:val="both"/>
        <w:rPr>
          <w:rFonts w:ascii="Cambria" w:hAnsi="Cambria" w:cs="Cambria"/>
          <w:b/>
          <w:bCs/>
          <w:sz w:val="22"/>
          <w:szCs w:val="22"/>
        </w:rPr>
      </w:pPr>
    </w:p>
    <w:p w:rsidR="00BA0D1F" w:rsidRPr="00A8604D" w:rsidRDefault="00BA0D1F">
      <w:pPr>
        <w:jc w:val="both"/>
        <w:rPr>
          <w:rFonts w:ascii="Cambria" w:hAnsi="Cambria" w:cs="Cambria"/>
          <w:sz w:val="22"/>
          <w:szCs w:val="22"/>
        </w:rPr>
      </w:pPr>
      <w:r w:rsidRPr="00A8604D">
        <w:rPr>
          <w:rFonts w:ascii="Cambria" w:hAnsi="Cambria" w:cs="Cambria"/>
          <w:sz w:val="22"/>
          <w:szCs w:val="22"/>
        </w:rPr>
        <w:t xml:space="preserve">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w:t>
      </w:r>
      <w:r>
        <w:rPr>
          <w:rFonts w:ascii="Cambria" w:hAnsi="Cambria" w:cs="Cambria"/>
          <w:sz w:val="22"/>
          <w:szCs w:val="22"/>
        </w:rPr>
        <w:t>vár</w:t>
      </w:r>
      <w:r w:rsidRPr="00A8604D">
        <w:rPr>
          <w:rFonts w:ascii="Cambria" w:hAnsi="Cambria" w:cs="Cambria"/>
          <w:sz w:val="22"/>
          <w:szCs w:val="22"/>
        </w:rPr>
        <w:t xml:space="preserve">megyei önkormányzatok által nyújtott támogatás és a felsőoktatási intézményi támogatás. Az ösztöndíjpályázattal kapcsolatos adatbázis-kezelői, koordinációs, a települési és </w:t>
      </w:r>
      <w:r>
        <w:rPr>
          <w:rFonts w:ascii="Cambria" w:hAnsi="Cambria" w:cs="Cambria"/>
          <w:sz w:val="22"/>
          <w:szCs w:val="22"/>
        </w:rPr>
        <w:t>vár</w:t>
      </w:r>
      <w:r w:rsidRPr="00A8604D">
        <w:rPr>
          <w:rFonts w:ascii="Cambria" w:hAnsi="Cambria" w:cs="Cambria"/>
          <w:sz w:val="22"/>
          <w:szCs w:val="22"/>
        </w:rPr>
        <w:t xml:space="preserve">megyei ösztöndíjjal kapcsolatos pénzkezelési feladatokat a </w:t>
      </w:r>
      <w:r>
        <w:rPr>
          <w:rFonts w:ascii="Cambria" w:hAnsi="Cambria" w:cs="Cambria"/>
          <w:sz w:val="22"/>
          <w:szCs w:val="22"/>
        </w:rPr>
        <w:t>Nemzeti Kulturális</w:t>
      </w:r>
      <w:r w:rsidRPr="00A8604D">
        <w:rPr>
          <w:rFonts w:ascii="Cambria" w:hAnsi="Cambria" w:cs="Cambria"/>
          <w:sz w:val="22"/>
          <w:szCs w:val="22"/>
        </w:rPr>
        <w:t xml:space="preserve"> Támogatáskezelő (a továbbiakban: </w:t>
      </w:r>
      <w:r>
        <w:rPr>
          <w:rFonts w:ascii="Cambria" w:hAnsi="Cambria" w:cs="Cambria"/>
          <w:sz w:val="22"/>
          <w:szCs w:val="22"/>
        </w:rPr>
        <w:t>NKTK</w:t>
      </w:r>
      <w:r w:rsidRPr="00A8604D">
        <w:rPr>
          <w:rFonts w:ascii="Cambria" w:hAnsi="Cambria" w:cs="Cambria"/>
          <w:sz w:val="22"/>
          <w:szCs w:val="22"/>
        </w:rPr>
        <w:t xml:space="preserve">) végzi, míg az elbírálási feladatokat az ösztöndíjpályázathoz csatlakozó települési és </w:t>
      </w:r>
      <w:r>
        <w:rPr>
          <w:rFonts w:ascii="Cambria" w:hAnsi="Cambria" w:cs="Cambria"/>
          <w:sz w:val="22"/>
          <w:szCs w:val="22"/>
        </w:rPr>
        <w:t>vár</w:t>
      </w:r>
      <w:r w:rsidRPr="00A8604D">
        <w:rPr>
          <w:rFonts w:ascii="Cambria" w:hAnsi="Cambria" w:cs="Cambria"/>
          <w:sz w:val="22"/>
          <w:szCs w:val="22"/>
        </w:rPr>
        <w:t>megyei önkormányzatok látják el.</w:t>
      </w:r>
    </w:p>
    <w:p w:rsidR="00BA0D1F" w:rsidRPr="00A8604D" w:rsidRDefault="00BA0D1F" w:rsidP="00C61E47">
      <w:pPr>
        <w:tabs>
          <w:tab w:val="num" w:pos="0"/>
        </w:tabs>
        <w:jc w:val="both"/>
        <w:rPr>
          <w:rFonts w:ascii="Cambria" w:hAnsi="Cambria" w:cs="Cambria"/>
          <w:b/>
          <w:bCs/>
          <w:sz w:val="22"/>
          <w:szCs w:val="22"/>
          <w:lang w:eastAsia="en-US"/>
        </w:rPr>
      </w:pPr>
    </w:p>
    <w:p w:rsidR="00BA0D1F" w:rsidRPr="00A8604D" w:rsidRDefault="00BA0D1F" w:rsidP="00C61E47">
      <w:pPr>
        <w:tabs>
          <w:tab w:val="num" w:pos="0"/>
        </w:tabs>
        <w:jc w:val="both"/>
        <w:rPr>
          <w:rFonts w:ascii="Cambria" w:hAnsi="Cambria" w:cs="Cambria"/>
          <w:sz w:val="22"/>
          <w:szCs w:val="22"/>
        </w:rPr>
      </w:pPr>
      <w:r w:rsidRPr="006A0FEF">
        <w:rPr>
          <w:rFonts w:ascii="Cambria" w:hAnsi="Cambria" w:cs="Cambria"/>
          <w:b/>
          <w:bCs/>
          <w:sz w:val="22"/>
          <w:szCs w:val="22"/>
          <w:lang w:eastAsia="en-US"/>
        </w:rPr>
        <w:t xml:space="preserve">A Bursa Hungarica Ösztöndíjrendszer jogszabályi hátteréül a </w:t>
      </w:r>
      <w:r w:rsidRPr="006A0FEF">
        <w:rPr>
          <w:rFonts w:ascii="Cambria" w:hAnsi="Cambria" w:cs="Cambria"/>
          <w:b/>
          <w:bCs/>
          <w:sz w:val="22"/>
          <w:szCs w:val="22"/>
        </w:rPr>
        <w:t>Korm. rendelet</w:t>
      </w:r>
      <w:r w:rsidRPr="006A0FEF">
        <w:rPr>
          <w:rFonts w:ascii="Cambria" w:hAnsi="Cambria" w:cs="Cambria"/>
          <w:sz w:val="22"/>
          <w:szCs w:val="22"/>
        </w:rPr>
        <w:t xml:space="preserve"> </w:t>
      </w:r>
      <w:r w:rsidRPr="006A0FEF">
        <w:rPr>
          <w:rFonts w:ascii="Cambria" w:hAnsi="Cambria" w:cs="Cambria"/>
          <w:b/>
          <w:bCs/>
          <w:sz w:val="22"/>
          <w:szCs w:val="22"/>
          <w:lang w:eastAsia="en-US"/>
        </w:rPr>
        <w:t>és a nemzeti felsőoktatásról szóló 2011. évi CCIV. törvény szolgál.</w:t>
      </w:r>
    </w:p>
    <w:p w:rsidR="00BA0D1F" w:rsidRDefault="00BA0D1F">
      <w:pPr>
        <w:jc w:val="both"/>
        <w:rPr>
          <w:rFonts w:ascii="Cambria" w:hAnsi="Cambria" w:cs="Cambria"/>
          <w:sz w:val="22"/>
          <w:szCs w:val="22"/>
        </w:rPr>
      </w:pPr>
    </w:p>
    <w:p w:rsidR="00BA0D1F" w:rsidRPr="00A8604D" w:rsidRDefault="00BA0D1F">
      <w:pPr>
        <w:jc w:val="both"/>
        <w:rPr>
          <w:rFonts w:ascii="Cambria" w:hAnsi="Cambria" w:cs="Cambria"/>
          <w:sz w:val="22"/>
          <w:szCs w:val="22"/>
        </w:rPr>
      </w:pPr>
    </w:p>
    <w:p w:rsidR="00BA0D1F" w:rsidRPr="00A8604D" w:rsidRDefault="00BA0D1F">
      <w:pPr>
        <w:jc w:val="both"/>
        <w:rPr>
          <w:rFonts w:ascii="Cambria" w:hAnsi="Cambria" w:cs="Cambria"/>
          <w:b/>
          <w:bCs/>
          <w:sz w:val="22"/>
          <w:szCs w:val="22"/>
        </w:rPr>
      </w:pPr>
      <w:r w:rsidRPr="00A8604D">
        <w:rPr>
          <w:rFonts w:ascii="Cambria" w:hAnsi="Cambria" w:cs="Cambria"/>
          <w:b/>
          <w:bCs/>
          <w:sz w:val="22"/>
          <w:szCs w:val="22"/>
        </w:rPr>
        <w:t>2. A pályázók köre</w:t>
      </w:r>
    </w:p>
    <w:p w:rsidR="00BA0D1F" w:rsidRPr="00A8604D" w:rsidRDefault="00BA0D1F">
      <w:pPr>
        <w:jc w:val="both"/>
        <w:rPr>
          <w:rFonts w:ascii="Cambria" w:hAnsi="Cambria" w:cs="Cambria"/>
          <w:b/>
          <w:bCs/>
          <w:sz w:val="22"/>
          <w:szCs w:val="22"/>
        </w:rPr>
      </w:pPr>
    </w:p>
    <w:p w:rsidR="00BA0D1F" w:rsidRPr="00A8604D" w:rsidRDefault="00BA0D1F" w:rsidP="005D2BE9">
      <w:pPr>
        <w:pStyle w:val="BodyText"/>
        <w:rPr>
          <w:rFonts w:ascii="Cambria" w:hAnsi="Cambria" w:cs="Cambria"/>
          <w:sz w:val="22"/>
          <w:szCs w:val="22"/>
        </w:rPr>
      </w:pPr>
      <w:r w:rsidRPr="00A8604D">
        <w:rPr>
          <w:rFonts w:ascii="Cambria" w:hAnsi="Cambria" w:cs="Cambria"/>
          <w:sz w:val="22"/>
          <w:szCs w:val="22"/>
        </w:rPr>
        <w:t xml:space="preserve">Bursa Hungarica Ösztöndíjban </w:t>
      </w:r>
      <w:r>
        <w:rPr>
          <w:rFonts w:ascii="Cambria" w:hAnsi="Cambria" w:cs="Cambria"/>
          <w:sz w:val="22"/>
          <w:szCs w:val="22"/>
        </w:rPr>
        <w:t xml:space="preserve">a </w:t>
      </w:r>
      <w:r w:rsidRPr="00A8604D">
        <w:rPr>
          <w:rFonts w:ascii="Cambria" w:hAnsi="Cambria" w:cs="Cambria"/>
          <w:sz w:val="22"/>
          <w:szCs w:val="22"/>
        </w:rPr>
        <w:t xml:space="preserve">Korm. rendelet 18. § (2) bekezdése alapján kizárólag a települési önkormányzat területén </w:t>
      </w:r>
      <w:r w:rsidRPr="00A8604D">
        <w:rPr>
          <w:rFonts w:ascii="Cambria" w:hAnsi="Cambria" w:cs="Cambria"/>
          <w:b/>
          <w:bCs/>
          <w:sz w:val="22"/>
          <w:szCs w:val="22"/>
        </w:rPr>
        <w:t>állandó lakóhellyel</w:t>
      </w:r>
      <w:r w:rsidRPr="00A8604D">
        <w:rPr>
          <w:rFonts w:ascii="Cambria" w:hAnsi="Cambria" w:cs="Cambria"/>
          <w:sz w:val="22"/>
          <w:szCs w:val="22"/>
        </w:rPr>
        <w:t xml:space="preserve"> (a továbbiakban: lakóhely) rendelkezők részesülhetnek. [A Korm</w:t>
      </w:r>
      <w:r>
        <w:rPr>
          <w:rFonts w:ascii="Cambria" w:hAnsi="Cambria" w:cs="Cambria"/>
          <w:sz w:val="22"/>
          <w:szCs w:val="22"/>
        </w:rPr>
        <w:t>.</w:t>
      </w:r>
      <w:r w:rsidRPr="00A8604D">
        <w:rPr>
          <w:rFonts w:ascii="Cambria" w:hAnsi="Cambria" w:cs="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rsidR="00BA0D1F" w:rsidRPr="00A8604D" w:rsidRDefault="00BA0D1F">
      <w:pPr>
        <w:jc w:val="both"/>
        <w:rPr>
          <w:rFonts w:ascii="Cambria" w:hAnsi="Cambria" w:cs="Cambria"/>
          <w:b/>
          <w:bCs/>
          <w:sz w:val="22"/>
          <w:szCs w:val="22"/>
        </w:rPr>
      </w:pPr>
    </w:p>
    <w:p w:rsidR="00BA0D1F" w:rsidRPr="00A8604D" w:rsidRDefault="00BA0D1F" w:rsidP="00CC79BC">
      <w:pPr>
        <w:spacing w:before="120"/>
        <w:jc w:val="both"/>
        <w:rPr>
          <w:rFonts w:ascii="Cambria" w:hAnsi="Cambria" w:cs="Cambria"/>
          <w:sz w:val="22"/>
          <w:szCs w:val="22"/>
        </w:rPr>
      </w:pPr>
      <w:r w:rsidRPr="00A8604D">
        <w:rPr>
          <w:rFonts w:ascii="Cambria" w:hAnsi="Cambria" w:cs="Cambria"/>
          <w:sz w:val="22"/>
          <w:szCs w:val="22"/>
        </w:rPr>
        <w:t xml:space="preserve">Az ösztöndíjpályázatra azok </w:t>
      </w:r>
      <w:r w:rsidRPr="00A8604D">
        <w:rPr>
          <w:rFonts w:ascii="Cambria" w:hAnsi="Cambria" w:cs="Cambria"/>
          <w:b/>
          <w:bCs/>
          <w:sz w:val="22"/>
          <w:szCs w:val="22"/>
        </w:rPr>
        <w:t>a települési önkormányzat területén lakóhellyel rendelkező,</w:t>
      </w:r>
      <w:r w:rsidRPr="00A8604D">
        <w:rPr>
          <w:rFonts w:ascii="Cambria" w:hAnsi="Cambria" w:cs="Cambria"/>
          <w:sz w:val="22"/>
          <w:szCs w:val="22"/>
        </w:rPr>
        <w:t xml:space="preserve"> </w:t>
      </w:r>
      <w:r w:rsidRPr="00A8604D">
        <w:rPr>
          <w:rFonts w:ascii="Cambria" w:hAnsi="Cambria" w:cs="Cambria"/>
          <w:b/>
          <w:bCs/>
          <w:sz w:val="22"/>
          <w:szCs w:val="22"/>
        </w:rPr>
        <w:t>hátrányos szociális helyzetű</w:t>
      </w:r>
      <w:r w:rsidRPr="00A8604D">
        <w:rPr>
          <w:rFonts w:ascii="Cambria" w:hAnsi="Cambria" w:cs="Cambria"/>
          <w:sz w:val="22"/>
          <w:szCs w:val="22"/>
        </w:rPr>
        <w:t xml:space="preserve"> felsőoktatási </w:t>
      </w:r>
      <w:r w:rsidRPr="00A8604D">
        <w:rPr>
          <w:rFonts w:ascii="Cambria" w:hAnsi="Cambria" w:cs="Cambria"/>
          <w:b/>
          <w:bCs/>
          <w:sz w:val="22"/>
          <w:szCs w:val="22"/>
        </w:rPr>
        <w:t>hallgatók</w:t>
      </w:r>
      <w:r w:rsidRPr="00A8604D">
        <w:rPr>
          <w:rFonts w:ascii="Cambria" w:hAnsi="Cambria" w:cs="Cambria"/>
          <w:sz w:val="22"/>
          <w:szCs w:val="22"/>
        </w:rPr>
        <w:t xml:space="preserve"> jelentkezhetnek, akik </w:t>
      </w:r>
      <w:r w:rsidRPr="00025167">
        <w:rPr>
          <w:rFonts w:ascii="Cambria" w:hAnsi="Cambria" w:cs="Cambria"/>
          <w:sz w:val="22"/>
          <w:szCs w:val="22"/>
        </w:rPr>
        <w:t xml:space="preserve">a nemzeti felsőoktatásról szóló 2011. évi CCIV. törvény 1. mellékletében szereplő </w:t>
      </w:r>
      <w:r w:rsidRPr="00A8604D">
        <w:rPr>
          <w:rFonts w:ascii="Cambria" w:hAnsi="Cambria" w:cs="Cambria"/>
          <w:sz w:val="22"/>
          <w:szCs w:val="22"/>
        </w:rPr>
        <w:t xml:space="preserve">felsőoktatási intézményben (felsőoktatási hallgatói jogviszony keretében) </w:t>
      </w:r>
      <w:r w:rsidRPr="00A8604D">
        <w:rPr>
          <w:rFonts w:ascii="Cambria" w:hAnsi="Cambria" w:cs="Cambria"/>
          <w:b/>
          <w:bCs/>
          <w:sz w:val="22"/>
          <w:szCs w:val="22"/>
        </w:rPr>
        <w:t xml:space="preserve">teljes idejű (nappali munkarend) </w:t>
      </w:r>
      <w:r w:rsidRPr="00A8604D">
        <w:rPr>
          <w:rFonts w:ascii="Cambria" w:hAnsi="Cambria" w:cs="Cambria"/>
          <w:sz w:val="22"/>
          <w:szCs w:val="22"/>
        </w:rPr>
        <w:t xml:space="preserve">alapfokozatot és szakképzettséget eredményező alapképzésben, mesterfokozatot és szakképzettséget eredményező mesterképzésben, osztatlan képzésben vagy felsőoktatási szakképzésben folytatják tanulmányaikat. </w:t>
      </w:r>
    </w:p>
    <w:p w:rsidR="00BA0D1F" w:rsidRPr="00A8604D" w:rsidRDefault="00BA0D1F" w:rsidP="007E36E3">
      <w:pPr>
        <w:jc w:val="both"/>
        <w:rPr>
          <w:rFonts w:ascii="Cambria" w:hAnsi="Cambria" w:cs="Cambria"/>
          <w:i/>
          <w:iCs/>
          <w:sz w:val="22"/>
          <w:szCs w:val="22"/>
        </w:rPr>
      </w:pPr>
    </w:p>
    <w:p w:rsidR="00BA0D1F" w:rsidRPr="00A8604D" w:rsidRDefault="00BA0D1F" w:rsidP="007E36E3">
      <w:pPr>
        <w:jc w:val="both"/>
        <w:rPr>
          <w:rFonts w:ascii="Cambria" w:hAnsi="Cambria" w:cs="Cambria"/>
          <w:sz w:val="22"/>
          <w:szCs w:val="22"/>
        </w:rPr>
      </w:pPr>
      <w:r w:rsidRPr="00A8604D">
        <w:rPr>
          <w:rFonts w:ascii="Cambria" w:hAnsi="Cambria" w:cs="Cambria"/>
          <w:sz w:val="22"/>
          <w:szCs w:val="22"/>
        </w:rPr>
        <w:t>Az ösztöndíjra pályázhatnak a 202</w:t>
      </w:r>
      <w:r>
        <w:rPr>
          <w:rFonts w:ascii="Cambria" w:hAnsi="Cambria" w:cs="Cambria"/>
          <w:sz w:val="22"/>
          <w:szCs w:val="22"/>
        </w:rPr>
        <w:t>3</w:t>
      </w:r>
      <w:r w:rsidRPr="00A8604D">
        <w:rPr>
          <w:rFonts w:ascii="Cambria" w:hAnsi="Cambria" w:cs="Cambria"/>
          <w:sz w:val="22"/>
          <w:szCs w:val="22"/>
        </w:rPr>
        <w:t xml:space="preserve"> szeptember</w:t>
      </w:r>
      <w:r>
        <w:rPr>
          <w:rFonts w:ascii="Cambria" w:hAnsi="Cambria" w:cs="Cambria"/>
          <w:sz w:val="22"/>
          <w:szCs w:val="22"/>
        </w:rPr>
        <w:t>é</w:t>
      </w:r>
      <w:r w:rsidRPr="00A8604D">
        <w:rPr>
          <w:rFonts w:ascii="Cambria" w:hAnsi="Cambria" w:cs="Cambria"/>
          <w:sz w:val="22"/>
          <w:szCs w:val="22"/>
        </w:rPr>
        <w:t>ben felsőoktatási tanulmányaik utolsó évét megkezdő hallgatók is. Amennyiben az ösztöndíjas hallgatói jogviszonya 202</w:t>
      </w:r>
      <w:r>
        <w:rPr>
          <w:rFonts w:ascii="Cambria" w:hAnsi="Cambria" w:cs="Cambria"/>
          <w:sz w:val="22"/>
          <w:szCs w:val="22"/>
        </w:rPr>
        <w:t>4</w:t>
      </w:r>
      <w:r w:rsidRPr="00A8604D">
        <w:rPr>
          <w:rFonts w:ascii="Cambria" w:hAnsi="Cambria" w:cs="Cambria"/>
          <w:sz w:val="22"/>
          <w:szCs w:val="22"/>
        </w:rPr>
        <w:t xml:space="preserve"> őszén már nem áll fenn, úgy a 202</w:t>
      </w:r>
      <w:r>
        <w:rPr>
          <w:rFonts w:ascii="Cambria" w:hAnsi="Cambria" w:cs="Cambria"/>
          <w:sz w:val="22"/>
          <w:szCs w:val="22"/>
        </w:rPr>
        <w:t>4</w:t>
      </w:r>
      <w:r w:rsidRPr="00A8604D">
        <w:rPr>
          <w:rFonts w:ascii="Cambria" w:hAnsi="Cambria" w:cs="Cambria"/>
          <w:sz w:val="22"/>
          <w:szCs w:val="22"/>
        </w:rPr>
        <w:t>/202</w:t>
      </w:r>
      <w:r>
        <w:rPr>
          <w:rFonts w:ascii="Cambria" w:hAnsi="Cambria" w:cs="Cambria"/>
          <w:sz w:val="22"/>
          <w:szCs w:val="22"/>
        </w:rPr>
        <w:t>5</w:t>
      </w:r>
      <w:r w:rsidRPr="00A8604D">
        <w:rPr>
          <w:rFonts w:ascii="Cambria" w:hAnsi="Cambria" w:cs="Cambria"/>
          <w:sz w:val="22"/>
          <w:szCs w:val="22"/>
        </w:rPr>
        <w:t>. tanév első félévére eső ösztöndíj már nem kerül folyósításra.</w:t>
      </w:r>
    </w:p>
    <w:p w:rsidR="00BA0D1F" w:rsidRPr="00A8604D" w:rsidRDefault="00BA0D1F" w:rsidP="007E36E3">
      <w:pPr>
        <w:jc w:val="both"/>
        <w:rPr>
          <w:rFonts w:ascii="Cambria" w:hAnsi="Cambria" w:cs="Cambria"/>
          <w:snapToGrid w:val="0"/>
          <w:sz w:val="22"/>
          <w:szCs w:val="22"/>
        </w:rPr>
      </w:pPr>
    </w:p>
    <w:p w:rsidR="00BA0D1F" w:rsidRPr="00A8604D" w:rsidRDefault="00BA0D1F" w:rsidP="007E36E3">
      <w:pPr>
        <w:jc w:val="both"/>
        <w:rPr>
          <w:rFonts w:ascii="Cambria" w:hAnsi="Cambria" w:cs="Cambria"/>
          <w:snapToGrid w:val="0"/>
          <w:sz w:val="22"/>
          <w:szCs w:val="22"/>
        </w:rPr>
      </w:pPr>
      <w:r w:rsidRPr="00A8604D">
        <w:rPr>
          <w:rFonts w:ascii="Cambria" w:hAnsi="Cambria" w:cs="Cambria"/>
          <w:snapToGrid w:val="0"/>
          <w:sz w:val="22"/>
          <w:szCs w:val="22"/>
        </w:rPr>
        <w:t>Az ösztöndíjra pályázatot nyújthatnak be azok a hallgatók is, akiknek a hallgatói jogviszonya a felsőoktatási intézményben a pályázás időpontjában szünetel. Az ösztöndíj folyósításának feltétele, hogy a 202</w:t>
      </w:r>
      <w:r>
        <w:rPr>
          <w:rFonts w:ascii="Cambria" w:hAnsi="Cambria" w:cs="Cambria"/>
          <w:snapToGrid w:val="0"/>
          <w:sz w:val="22"/>
          <w:szCs w:val="22"/>
        </w:rPr>
        <w:t>3</w:t>
      </w:r>
      <w:r w:rsidRPr="00A8604D">
        <w:rPr>
          <w:rFonts w:ascii="Cambria" w:hAnsi="Cambria" w:cs="Cambria"/>
          <w:snapToGrid w:val="0"/>
          <w:sz w:val="22"/>
          <w:szCs w:val="22"/>
        </w:rPr>
        <w:t>/202</w:t>
      </w:r>
      <w:r>
        <w:rPr>
          <w:rFonts w:ascii="Cambria" w:hAnsi="Cambria" w:cs="Cambria"/>
          <w:snapToGrid w:val="0"/>
          <w:sz w:val="22"/>
          <w:szCs w:val="22"/>
        </w:rPr>
        <w:t>4</w:t>
      </w:r>
      <w:r w:rsidRPr="00A8604D">
        <w:rPr>
          <w:rFonts w:ascii="Cambria" w:hAnsi="Cambria" w:cs="Cambria"/>
          <w:snapToGrid w:val="0"/>
          <w:sz w:val="22"/>
          <w:szCs w:val="22"/>
        </w:rPr>
        <w:t>. tanév második félévére a beiratkozott hallgató aktív hallgatói jogviszonnyal rendelkezzen.</w:t>
      </w:r>
    </w:p>
    <w:p w:rsidR="00BA0D1F" w:rsidRPr="00A8604D" w:rsidRDefault="00BA0D1F">
      <w:pPr>
        <w:jc w:val="both"/>
        <w:rPr>
          <w:rFonts w:ascii="Cambria" w:hAnsi="Cambria" w:cs="Cambria"/>
          <w:sz w:val="22"/>
          <w:szCs w:val="22"/>
        </w:rPr>
      </w:pPr>
    </w:p>
    <w:p w:rsidR="00BA0D1F" w:rsidRPr="00A8604D" w:rsidRDefault="00BA0D1F">
      <w:pPr>
        <w:jc w:val="both"/>
        <w:rPr>
          <w:rFonts w:ascii="Cambria" w:hAnsi="Cambria" w:cs="Cambria"/>
          <w:b/>
          <w:bCs/>
          <w:sz w:val="22"/>
          <w:szCs w:val="22"/>
        </w:rPr>
      </w:pPr>
      <w:r w:rsidRPr="00A8604D">
        <w:rPr>
          <w:rFonts w:ascii="Cambria" w:hAnsi="Cambria" w:cs="Cambria"/>
          <w:b/>
          <w:bCs/>
          <w:sz w:val="22"/>
          <w:szCs w:val="22"/>
        </w:rPr>
        <w:t>Nem részesülhet ösztöndíjban az a pályázó, aki:</w:t>
      </w:r>
    </w:p>
    <w:p w:rsidR="00BA0D1F" w:rsidRPr="00A8604D" w:rsidRDefault="00BA0D1F">
      <w:pPr>
        <w:jc w:val="both"/>
        <w:rPr>
          <w:rFonts w:ascii="Cambria" w:hAnsi="Cambria" w:cs="Cambria"/>
          <w:b/>
          <w:bCs/>
          <w:sz w:val="22"/>
          <w:szCs w:val="22"/>
        </w:rPr>
      </w:pPr>
    </w:p>
    <w:p w:rsidR="00BA0D1F" w:rsidRPr="00A8604D" w:rsidRDefault="00BA0D1F" w:rsidP="00AB5115">
      <w:pPr>
        <w:numPr>
          <w:ilvl w:val="0"/>
          <w:numId w:val="4"/>
        </w:numPr>
        <w:jc w:val="both"/>
        <w:rPr>
          <w:rFonts w:ascii="Cambria" w:hAnsi="Cambria" w:cs="Cambria"/>
          <w:sz w:val="22"/>
          <w:szCs w:val="22"/>
        </w:rPr>
      </w:pPr>
      <w:r w:rsidRPr="00DA1CF7">
        <w:rPr>
          <w:rFonts w:ascii="Cambria" w:hAnsi="Cambria" w:cs="Cambria"/>
          <w:sz w:val="22"/>
          <w:szCs w:val="22"/>
        </w:rPr>
        <w:t>honvéd tisztjelölt, rendvédelmi oktatási intézmény tisztjelöltje, a Magyar Honvédség hivatásos és szerződéses állományú, valamint  a rendvédelmi feladatokat ellátó szervek hivatásos  állományú hallgatója, a rendészeti képzésben részt vevő ösztöndíjas hallgató</w:t>
      </w:r>
      <w:r>
        <w:rPr>
          <w:rFonts w:ascii="Cambria" w:hAnsi="Cambria" w:cs="Cambria"/>
          <w:sz w:val="22"/>
          <w:szCs w:val="22"/>
        </w:rPr>
        <w:t>;</w:t>
      </w:r>
    </w:p>
    <w:p w:rsidR="00BA0D1F" w:rsidRPr="00A8604D" w:rsidRDefault="00BA0D1F">
      <w:pPr>
        <w:numPr>
          <w:ilvl w:val="0"/>
          <w:numId w:val="4"/>
        </w:numPr>
        <w:jc w:val="both"/>
        <w:rPr>
          <w:rFonts w:ascii="Cambria" w:hAnsi="Cambria" w:cs="Cambria"/>
          <w:sz w:val="22"/>
          <w:szCs w:val="22"/>
        </w:rPr>
      </w:pPr>
      <w:r w:rsidRPr="00A8604D">
        <w:rPr>
          <w:rFonts w:ascii="Cambria" w:hAnsi="Cambria" w:cs="Cambria"/>
          <w:sz w:val="22"/>
          <w:szCs w:val="22"/>
        </w:rPr>
        <w:t>doktori (PhD) képzésben vesz részt</w:t>
      </w:r>
      <w:r>
        <w:rPr>
          <w:rFonts w:ascii="Cambria" w:hAnsi="Cambria" w:cs="Cambria"/>
          <w:sz w:val="22"/>
          <w:szCs w:val="22"/>
        </w:rPr>
        <w:t>;</w:t>
      </w:r>
      <w:r w:rsidRPr="00A8604D">
        <w:rPr>
          <w:rFonts w:ascii="Cambria" w:hAnsi="Cambria" w:cs="Cambria"/>
          <w:sz w:val="22"/>
          <w:szCs w:val="22"/>
        </w:rPr>
        <w:t xml:space="preserve"> </w:t>
      </w:r>
    </w:p>
    <w:p w:rsidR="00BA0D1F" w:rsidRDefault="00BA0D1F" w:rsidP="00692025">
      <w:pPr>
        <w:numPr>
          <w:ilvl w:val="0"/>
          <w:numId w:val="6"/>
        </w:numPr>
        <w:jc w:val="both"/>
        <w:rPr>
          <w:rFonts w:ascii="Cambria" w:hAnsi="Cambria" w:cs="Cambria"/>
          <w:sz w:val="22"/>
          <w:szCs w:val="22"/>
        </w:rPr>
      </w:pPr>
      <w:r w:rsidRPr="00A8604D">
        <w:rPr>
          <w:rFonts w:ascii="Cambria" w:hAnsi="Cambria" w:cs="Cambria"/>
          <w:sz w:val="22"/>
          <w:szCs w:val="22"/>
        </w:rPr>
        <w:t>kizárólag külföldi intézménnyel áll hallgatói jogviszonyban és/vagy vendéghallgatói képzésben vesz részt</w:t>
      </w:r>
      <w:r>
        <w:rPr>
          <w:rFonts w:ascii="Cambria" w:hAnsi="Cambria" w:cs="Cambria"/>
          <w:sz w:val="22"/>
          <w:szCs w:val="22"/>
        </w:rPr>
        <w:t>;</w:t>
      </w:r>
    </w:p>
    <w:p w:rsidR="00BA0D1F" w:rsidRPr="00025167" w:rsidRDefault="00BA0D1F" w:rsidP="00025167">
      <w:pPr>
        <w:numPr>
          <w:ilvl w:val="0"/>
          <w:numId w:val="6"/>
        </w:numPr>
        <w:jc w:val="both"/>
        <w:rPr>
          <w:rFonts w:ascii="Cambria" w:hAnsi="Cambria" w:cs="Cambria"/>
          <w:sz w:val="22"/>
          <w:szCs w:val="22"/>
        </w:rPr>
      </w:pPr>
      <w:r w:rsidRPr="00025167">
        <w:rPr>
          <w:rFonts w:ascii="Cambria" w:hAnsi="Cambria" w:cs="Cambria"/>
          <w:sz w:val="22"/>
          <w:szCs w:val="22"/>
        </w:rPr>
        <w:t>akiről hitelt érdemlően bebizonyosodik, hogy a pályázat benyújtásakor a támogatási</w:t>
      </w:r>
      <w:r>
        <w:rPr>
          <w:rFonts w:ascii="Cambria" w:hAnsi="Cambria" w:cs="Cambria"/>
          <w:sz w:val="22"/>
          <w:szCs w:val="22"/>
        </w:rPr>
        <w:t xml:space="preserve"> </w:t>
      </w:r>
      <w:r w:rsidRPr="00025167">
        <w:rPr>
          <w:rFonts w:ascii="Cambria" w:hAnsi="Cambria" w:cs="Cambria"/>
          <w:sz w:val="22"/>
          <w:szCs w:val="22"/>
        </w:rPr>
        <w:t>döntés tartalmát érdemben befolyásoló, valótlan, hamis vagy megtévesztő adatot szolgáltatott</w:t>
      </w:r>
      <w:r>
        <w:rPr>
          <w:rFonts w:ascii="Cambria" w:hAnsi="Cambria" w:cs="Cambria"/>
          <w:sz w:val="22"/>
          <w:szCs w:val="22"/>
        </w:rPr>
        <w:t>, vagy ilyen nyilatkozatot tett;</w:t>
      </w:r>
    </w:p>
    <w:p w:rsidR="00BA0D1F" w:rsidRPr="00025167" w:rsidRDefault="00BA0D1F" w:rsidP="00025167">
      <w:pPr>
        <w:numPr>
          <w:ilvl w:val="0"/>
          <w:numId w:val="6"/>
        </w:numPr>
        <w:jc w:val="both"/>
        <w:rPr>
          <w:rFonts w:ascii="Cambria" w:hAnsi="Cambria" w:cs="Cambria"/>
          <w:sz w:val="22"/>
          <w:szCs w:val="22"/>
        </w:rPr>
      </w:pPr>
      <w:r w:rsidRPr="00025167">
        <w:rPr>
          <w:rFonts w:ascii="Cambria" w:hAnsi="Cambria" w:cs="Cambria"/>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cs="Cambria"/>
          <w:sz w:val="22"/>
          <w:szCs w:val="22"/>
        </w:rPr>
        <w:t xml:space="preserve"> </w:t>
      </w:r>
      <w:r w:rsidRPr="00025167">
        <w:rPr>
          <w:rFonts w:ascii="Cambria" w:hAnsi="Cambria" w:cs="Cambria"/>
          <w:sz w:val="22"/>
          <w:szCs w:val="22"/>
        </w:rPr>
        <w:t>vagy csak részben teljesítette</w:t>
      </w:r>
      <w:r>
        <w:rPr>
          <w:rFonts w:ascii="Cambria" w:hAnsi="Cambria" w:cs="Cambria"/>
          <w:sz w:val="22"/>
          <w:szCs w:val="22"/>
        </w:rPr>
        <w:t>.</w:t>
      </w:r>
    </w:p>
    <w:p w:rsidR="00BA0D1F" w:rsidRPr="00A8604D" w:rsidRDefault="00BA0D1F" w:rsidP="00025167">
      <w:pPr>
        <w:ind w:left="720"/>
        <w:rPr>
          <w:rFonts w:ascii="Cambria" w:hAnsi="Cambria" w:cs="Cambria"/>
          <w:b/>
          <w:bCs/>
          <w:sz w:val="22"/>
          <w:szCs w:val="22"/>
        </w:rPr>
      </w:pPr>
    </w:p>
    <w:p w:rsidR="00BA0D1F" w:rsidRPr="00A8604D" w:rsidRDefault="00BA0D1F" w:rsidP="003A170A">
      <w:pPr>
        <w:pStyle w:val="BodyText"/>
        <w:rPr>
          <w:rFonts w:ascii="Cambria" w:hAnsi="Cambria" w:cs="Cambria"/>
          <w:b/>
          <w:bCs/>
          <w:sz w:val="22"/>
          <w:szCs w:val="22"/>
        </w:rPr>
      </w:pPr>
      <w:r w:rsidRPr="00A8604D">
        <w:rPr>
          <w:rFonts w:ascii="Cambria" w:hAnsi="Cambria" w:cs="Cambria"/>
          <w:b/>
          <w:bCs/>
          <w:sz w:val="22"/>
          <w:szCs w:val="22"/>
        </w:rPr>
        <w:t>Amennyiben a pályázó a támogatást ismételten igénybe kívánja venni – a vonatkozó jogszabályok biztosította keretek között –, úgy az ösztöndíj-pályázatot a következő évi pályázati fordulókban újra be kell nyújtania.</w:t>
      </w:r>
    </w:p>
    <w:p w:rsidR="00BA0D1F" w:rsidRDefault="00BA0D1F">
      <w:pPr>
        <w:jc w:val="both"/>
        <w:rPr>
          <w:rFonts w:ascii="Cambria" w:hAnsi="Cambria" w:cs="Cambria"/>
          <w:b/>
          <w:bCs/>
          <w:sz w:val="22"/>
          <w:szCs w:val="22"/>
        </w:rPr>
      </w:pPr>
    </w:p>
    <w:p w:rsidR="00BA0D1F" w:rsidRPr="00A8604D" w:rsidRDefault="00BA0D1F">
      <w:pPr>
        <w:jc w:val="both"/>
        <w:rPr>
          <w:rFonts w:ascii="Cambria" w:hAnsi="Cambria" w:cs="Cambria"/>
          <w:b/>
          <w:bCs/>
          <w:sz w:val="22"/>
          <w:szCs w:val="22"/>
        </w:rPr>
      </w:pPr>
    </w:p>
    <w:p w:rsidR="00BA0D1F" w:rsidRDefault="00BA0D1F">
      <w:pPr>
        <w:jc w:val="both"/>
        <w:rPr>
          <w:rFonts w:ascii="Cambria" w:hAnsi="Cambria" w:cs="Cambria"/>
          <w:b/>
          <w:bCs/>
          <w:sz w:val="22"/>
          <w:szCs w:val="22"/>
        </w:rPr>
      </w:pPr>
    </w:p>
    <w:p w:rsidR="00BA0D1F" w:rsidRPr="00A8604D" w:rsidRDefault="00BA0D1F">
      <w:pPr>
        <w:jc w:val="both"/>
        <w:rPr>
          <w:rFonts w:ascii="Cambria" w:hAnsi="Cambria" w:cs="Cambria"/>
          <w:b/>
          <w:bCs/>
          <w:sz w:val="22"/>
          <w:szCs w:val="22"/>
        </w:rPr>
      </w:pPr>
      <w:r w:rsidRPr="00A8604D">
        <w:rPr>
          <w:rFonts w:ascii="Cambria" w:hAnsi="Cambria" w:cs="Cambria"/>
          <w:b/>
          <w:bCs/>
          <w:sz w:val="22"/>
          <w:szCs w:val="22"/>
        </w:rPr>
        <w:t xml:space="preserve">3. A pályázat benyújtásának módja és határideje </w:t>
      </w:r>
    </w:p>
    <w:p w:rsidR="00BA0D1F" w:rsidRPr="00A8604D" w:rsidRDefault="00BA0D1F">
      <w:pPr>
        <w:jc w:val="both"/>
        <w:rPr>
          <w:rFonts w:ascii="Cambria" w:hAnsi="Cambria" w:cs="Cambria"/>
          <w:b/>
          <w:bCs/>
          <w:sz w:val="22"/>
          <w:szCs w:val="22"/>
        </w:rPr>
      </w:pPr>
    </w:p>
    <w:p w:rsidR="00BA0D1F" w:rsidRPr="00A8604D" w:rsidRDefault="00BA0D1F">
      <w:pPr>
        <w:jc w:val="both"/>
        <w:rPr>
          <w:rFonts w:ascii="Cambria" w:hAnsi="Cambria" w:cs="Cambria"/>
          <w:sz w:val="22"/>
          <w:szCs w:val="22"/>
        </w:rPr>
      </w:pPr>
      <w:r w:rsidRPr="00A8604D">
        <w:rPr>
          <w:rFonts w:ascii="Cambria" w:hAnsi="Cambria" w:cs="Cambria"/>
          <w:sz w:val="22"/>
          <w:szCs w:val="22"/>
        </w:rPr>
        <w:t xml:space="preserve">A pályázatbeadáshoz a Bursa Hungarica Elektronikus Pályázatkezelési és Együttműködési Rendszerben (a továbbiakban: EPER-Bursa rendszer) egyszeri pályázói regisztráció szükséges, melynek elérése: </w:t>
      </w:r>
    </w:p>
    <w:p w:rsidR="00BA0D1F" w:rsidRPr="00A8604D" w:rsidRDefault="00BA0D1F" w:rsidP="00585DDE">
      <w:pPr>
        <w:jc w:val="center"/>
        <w:rPr>
          <w:rFonts w:ascii="Cambria" w:hAnsi="Cambria" w:cs="Cambria"/>
          <w:sz w:val="22"/>
          <w:szCs w:val="22"/>
        </w:rPr>
      </w:pPr>
      <w:r>
        <w:fldChar w:fldCharType="begin"/>
      </w:r>
      <w:r>
        <w:instrText>HYPERLINK "https://bursa.nktk.hu/paly/palybelep.aspx"</w:instrText>
      </w:r>
      <w:r>
        <w:fldChar w:fldCharType="separate"/>
      </w:r>
      <w:r w:rsidRPr="00BD32C3">
        <w:rPr>
          <w:rStyle w:val="Hyperlink"/>
          <w:rFonts w:ascii="Cambria" w:hAnsi="Cambria" w:cs="Cambria"/>
          <w:sz w:val="22"/>
          <w:szCs w:val="22"/>
        </w:rPr>
        <w:t>https://bursa.emet.hu/paly/palybelep.aspx</w:t>
      </w:r>
      <w:r>
        <w:fldChar w:fldCharType="end"/>
      </w:r>
      <w:r w:rsidRPr="00A8604D">
        <w:rPr>
          <w:rFonts w:ascii="Cambria" w:hAnsi="Cambria" w:cs="Cambria"/>
          <w:sz w:val="22"/>
          <w:szCs w:val="22"/>
        </w:rPr>
        <w:t xml:space="preserve"> </w:t>
      </w:r>
    </w:p>
    <w:p w:rsidR="00BA0D1F" w:rsidRPr="00A8604D" w:rsidRDefault="00BA0D1F">
      <w:pPr>
        <w:jc w:val="both"/>
        <w:rPr>
          <w:rFonts w:ascii="Cambria" w:hAnsi="Cambria" w:cs="Cambria"/>
          <w:sz w:val="22"/>
          <w:szCs w:val="22"/>
        </w:rPr>
      </w:pPr>
    </w:p>
    <w:p w:rsidR="00BA0D1F" w:rsidRPr="00A8604D" w:rsidRDefault="00BA0D1F">
      <w:pPr>
        <w:jc w:val="both"/>
        <w:rPr>
          <w:rFonts w:ascii="Cambria" w:hAnsi="Cambria" w:cs="Cambria"/>
          <w:sz w:val="22"/>
          <w:szCs w:val="22"/>
        </w:rPr>
      </w:pPr>
      <w:r w:rsidRPr="00A8604D">
        <w:rPr>
          <w:rFonts w:ascii="Cambria" w:hAnsi="Cambria" w:cs="Cambria"/>
          <w:sz w:val="22"/>
          <w:szCs w:val="22"/>
        </w:rPr>
        <w:t xml:space="preserve">Azok a pályázók, akik a korábbi pályázati években regisztráltak a rendszerben, már nem regisztrálhatnak újra, ők a meglévő felhasználónév és jelszó birtokában léphetnek be az EPER-Bursa rendszerbe. Amennyiben jelszavukat elfelejtették, az </w:t>
      </w:r>
      <w:r w:rsidRPr="00A8604D">
        <w:rPr>
          <w:rFonts w:ascii="Cambria" w:hAnsi="Cambria" w:cs="Cambria"/>
          <w:i/>
          <w:iCs/>
          <w:sz w:val="22"/>
          <w:szCs w:val="22"/>
        </w:rPr>
        <w:t>Elfelejtett jelszó</w:t>
      </w:r>
      <w:r w:rsidRPr="00A8604D">
        <w:rPr>
          <w:rFonts w:ascii="Cambria" w:hAnsi="Cambria" w:cs="Cambria"/>
          <w:sz w:val="22"/>
          <w:szCs w:val="22"/>
        </w:rPr>
        <w:t xml:space="preserve"> funkcióval kérhetnek új jelszót. A pályázói regisztrációt követően lehetséges a pályázati adatok rögzítése a </w:t>
      </w:r>
      <w:r w:rsidRPr="00A8604D">
        <w:rPr>
          <w:rFonts w:ascii="Cambria" w:hAnsi="Cambria" w:cs="Cambria"/>
          <w:sz w:val="22"/>
          <w:szCs w:val="22"/>
          <w:u w:val="single"/>
        </w:rPr>
        <w:t>csatlakozott önkormányzatok</w:t>
      </w:r>
      <w:r w:rsidRPr="00A8604D">
        <w:rPr>
          <w:rFonts w:ascii="Cambria" w:hAnsi="Cambria" w:cs="Cambria"/>
          <w:sz w:val="22"/>
          <w:szCs w:val="22"/>
        </w:rPr>
        <w:t xml:space="preserve"> pályázói részére. A pályázati űrlapot minden fordulóban újra ki kell tölteni! A személyes és pályázati adatok ellenőrzését, </w:t>
      </w:r>
      <w:bookmarkStart w:id="4" w:name="_GoBack"/>
      <w:bookmarkEnd w:id="4"/>
      <w:r w:rsidRPr="00A8604D">
        <w:rPr>
          <w:rFonts w:ascii="Cambria" w:hAnsi="Cambria" w:cs="Cambria"/>
          <w:sz w:val="22"/>
          <w:szCs w:val="22"/>
        </w:rPr>
        <w:t xml:space="preserve">rögzítését követően a </w:t>
      </w:r>
      <w:r w:rsidRPr="00A8604D">
        <w:rPr>
          <w:rFonts w:ascii="Cambria" w:hAnsi="Cambria" w:cs="Cambria"/>
          <w:sz w:val="22"/>
          <w:szCs w:val="22"/>
          <w:u w:val="single"/>
        </w:rPr>
        <w:t>pályázati űrlapot kinyomtatva és aláírva</w:t>
      </w:r>
      <w:r w:rsidRPr="00A8604D">
        <w:rPr>
          <w:rFonts w:ascii="Cambria" w:hAnsi="Cambria" w:cs="Cambria"/>
          <w:sz w:val="22"/>
          <w:szCs w:val="22"/>
        </w:rPr>
        <w:t xml:space="preserve"> a települési önkormányzat</w:t>
      </w:r>
      <w:r>
        <w:rPr>
          <w:rFonts w:ascii="Cambria" w:hAnsi="Cambria" w:cs="Cambria"/>
          <w:sz w:val="22"/>
          <w:szCs w:val="22"/>
        </w:rPr>
        <w:t>hoz</w:t>
      </w:r>
      <w:r w:rsidRPr="00A8604D">
        <w:rPr>
          <w:rFonts w:ascii="Cambria" w:hAnsi="Cambria" w:cs="Cambria"/>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Pr>
          <w:rFonts w:ascii="Cambria" w:hAnsi="Cambria" w:cs="Cambria"/>
          <w:sz w:val="22"/>
          <w:szCs w:val="22"/>
        </w:rPr>
        <w:t xml:space="preserve">be </w:t>
      </w:r>
      <w:r w:rsidRPr="00A8604D">
        <w:rPr>
          <w:rFonts w:ascii="Cambria" w:hAnsi="Cambria" w:cs="Cambria"/>
          <w:sz w:val="22"/>
          <w:szCs w:val="22"/>
        </w:rPr>
        <w:t>nem fogadott pályázatok a bírálatban nem vesznek részt.</w:t>
      </w:r>
    </w:p>
    <w:p w:rsidR="00BA0D1F" w:rsidRPr="00A8604D" w:rsidRDefault="00BA0D1F" w:rsidP="001D3667">
      <w:pPr>
        <w:spacing w:before="120"/>
        <w:jc w:val="both"/>
        <w:rPr>
          <w:rFonts w:ascii="Cambria" w:hAnsi="Cambria" w:cs="Cambria"/>
          <w:sz w:val="22"/>
          <w:szCs w:val="22"/>
        </w:rPr>
      </w:pPr>
    </w:p>
    <w:p w:rsidR="00BA0D1F" w:rsidRPr="00A8604D" w:rsidRDefault="00BA0D1F">
      <w:pPr>
        <w:jc w:val="center"/>
        <w:rPr>
          <w:rFonts w:ascii="Cambria" w:hAnsi="Cambria" w:cs="Cambria"/>
          <w:b/>
          <w:bCs/>
          <w:sz w:val="22"/>
          <w:szCs w:val="22"/>
        </w:rPr>
      </w:pPr>
      <w:r w:rsidRPr="00A8604D">
        <w:rPr>
          <w:rFonts w:ascii="Cambria" w:hAnsi="Cambria" w:cs="Cambria"/>
          <w:b/>
          <w:bCs/>
          <w:sz w:val="22"/>
          <w:szCs w:val="22"/>
        </w:rPr>
        <w:t xml:space="preserve">A pályázat rögzítésének és az önkormányzathoz történő benyújtásának </w:t>
      </w:r>
    </w:p>
    <w:p w:rsidR="00BA0D1F" w:rsidRPr="00A8604D" w:rsidRDefault="00BA0D1F">
      <w:pPr>
        <w:jc w:val="center"/>
        <w:rPr>
          <w:rFonts w:ascii="Cambria" w:hAnsi="Cambria" w:cs="Cambria"/>
          <w:b/>
          <w:bCs/>
          <w:sz w:val="22"/>
          <w:szCs w:val="22"/>
        </w:rPr>
      </w:pPr>
      <w:r w:rsidRPr="00A8604D">
        <w:rPr>
          <w:rFonts w:ascii="Cambria" w:hAnsi="Cambria" w:cs="Cambria"/>
          <w:b/>
          <w:bCs/>
          <w:sz w:val="22"/>
          <w:szCs w:val="22"/>
        </w:rPr>
        <w:t>határideje: 202</w:t>
      </w:r>
      <w:r>
        <w:rPr>
          <w:rFonts w:ascii="Cambria" w:hAnsi="Cambria" w:cs="Cambria"/>
          <w:b/>
          <w:bCs/>
          <w:sz w:val="22"/>
          <w:szCs w:val="22"/>
        </w:rPr>
        <w:t>3</w:t>
      </w:r>
      <w:r w:rsidRPr="00A8604D">
        <w:rPr>
          <w:rFonts w:ascii="Cambria" w:hAnsi="Cambria" w:cs="Cambria"/>
          <w:b/>
          <w:bCs/>
          <w:sz w:val="22"/>
          <w:szCs w:val="22"/>
        </w:rPr>
        <w:t>. november 3.</w:t>
      </w:r>
    </w:p>
    <w:p w:rsidR="00BA0D1F" w:rsidRPr="00A8604D" w:rsidRDefault="00BA0D1F">
      <w:pPr>
        <w:jc w:val="center"/>
        <w:rPr>
          <w:rFonts w:ascii="Cambria" w:hAnsi="Cambria" w:cs="Cambria"/>
          <w:b/>
          <w:bCs/>
          <w:snapToGrid w:val="0"/>
          <w:sz w:val="22"/>
          <w:szCs w:val="22"/>
        </w:rPr>
      </w:pPr>
    </w:p>
    <w:p w:rsidR="00BA0D1F" w:rsidRPr="00A8604D" w:rsidRDefault="00BA0D1F" w:rsidP="00436C2A">
      <w:pPr>
        <w:jc w:val="both"/>
        <w:rPr>
          <w:rFonts w:ascii="Cambria" w:hAnsi="Cambria" w:cs="Cambria"/>
          <w:sz w:val="22"/>
          <w:szCs w:val="22"/>
        </w:rPr>
      </w:pPr>
      <w:r w:rsidRPr="00A8604D">
        <w:rPr>
          <w:rFonts w:ascii="Cambria" w:hAnsi="Cambria" w:cs="Cambria"/>
          <w:sz w:val="22"/>
          <w:szCs w:val="22"/>
        </w:rPr>
        <w:t>A pályázatot az EPER-Bursa rendszerben kitöltve, véglegesítve, onnan kinyomtatva, aláírva kizárólag a lakóhely szerint illetékes települési önkormányzat polgármesteri hivatalá</w:t>
      </w:r>
      <w:r>
        <w:rPr>
          <w:rFonts w:ascii="Cambria" w:hAnsi="Cambria" w:cs="Cambria"/>
          <w:sz w:val="22"/>
          <w:szCs w:val="22"/>
        </w:rPr>
        <w:t>hoz</w:t>
      </w:r>
      <w:r w:rsidRPr="00A8604D">
        <w:rPr>
          <w:rFonts w:ascii="Cambria" w:hAnsi="Cambria" w:cs="Cambria"/>
          <w:sz w:val="22"/>
          <w:szCs w:val="22"/>
        </w:rPr>
        <w:t xml:space="preserve"> kell benyújtani.</w:t>
      </w:r>
    </w:p>
    <w:p w:rsidR="00BA0D1F" w:rsidRPr="00A8604D" w:rsidRDefault="00BA0D1F" w:rsidP="00436C2A">
      <w:pPr>
        <w:jc w:val="both"/>
        <w:rPr>
          <w:rFonts w:ascii="Cambria" w:hAnsi="Cambria" w:cs="Cambria"/>
          <w:sz w:val="22"/>
          <w:szCs w:val="22"/>
        </w:rPr>
      </w:pPr>
    </w:p>
    <w:p w:rsidR="00BA0D1F" w:rsidRPr="00A8604D" w:rsidRDefault="00BA0D1F">
      <w:pPr>
        <w:rPr>
          <w:rFonts w:ascii="Cambria" w:hAnsi="Cambria" w:cs="Cambria"/>
          <w:b/>
          <w:bCs/>
          <w:sz w:val="22"/>
          <w:szCs w:val="22"/>
          <w:u w:val="single"/>
        </w:rPr>
      </w:pPr>
      <w:r w:rsidRPr="00A8604D">
        <w:rPr>
          <w:rFonts w:ascii="Cambria" w:hAnsi="Cambria" w:cs="Cambria"/>
          <w:b/>
          <w:bCs/>
          <w:sz w:val="22"/>
          <w:szCs w:val="22"/>
          <w:u w:val="single"/>
        </w:rPr>
        <w:t>A pályázat kötelező mellékletei:</w:t>
      </w:r>
    </w:p>
    <w:p w:rsidR="00BA0D1F" w:rsidRPr="00A8604D" w:rsidRDefault="00BA0D1F">
      <w:pPr>
        <w:jc w:val="center"/>
        <w:rPr>
          <w:rFonts w:ascii="Cambria" w:hAnsi="Cambria" w:cs="Cambria"/>
          <w:b/>
          <w:bCs/>
          <w:sz w:val="22"/>
          <w:szCs w:val="22"/>
        </w:rPr>
      </w:pPr>
    </w:p>
    <w:p w:rsidR="00BA0D1F" w:rsidRPr="00A8604D" w:rsidRDefault="00BA0D1F" w:rsidP="002438AB">
      <w:pPr>
        <w:jc w:val="both"/>
        <w:rPr>
          <w:rFonts w:ascii="Cambria" w:hAnsi="Cambria" w:cs="Cambria"/>
          <w:b/>
          <w:bCs/>
          <w:sz w:val="22"/>
          <w:szCs w:val="22"/>
        </w:rPr>
      </w:pPr>
      <w:r w:rsidRPr="00A8604D">
        <w:rPr>
          <w:rFonts w:ascii="Cambria" w:hAnsi="Cambria" w:cs="Cambria"/>
          <w:b/>
          <w:bCs/>
          <w:sz w:val="22"/>
          <w:szCs w:val="22"/>
        </w:rPr>
        <w:t>a)</w:t>
      </w:r>
      <w:r w:rsidRPr="00A8604D">
        <w:rPr>
          <w:rFonts w:ascii="Cambria" w:hAnsi="Cambria" w:cs="Cambria"/>
          <w:b/>
          <w:bCs/>
          <w:sz w:val="22"/>
          <w:szCs w:val="22"/>
        </w:rPr>
        <w:tab/>
        <w:t xml:space="preserve">A felsőoktatási intézmény által kibocsátott </w:t>
      </w:r>
      <w:r>
        <w:rPr>
          <w:rFonts w:ascii="Cambria" w:hAnsi="Cambria" w:cs="Cambria"/>
          <w:b/>
          <w:bCs/>
          <w:sz w:val="22"/>
          <w:szCs w:val="22"/>
        </w:rPr>
        <w:t xml:space="preserve">eredeti </w:t>
      </w:r>
      <w:r w:rsidRPr="00A8604D">
        <w:rPr>
          <w:rFonts w:ascii="Cambria" w:hAnsi="Cambria" w:cs="Cambria"/>
          <w:b/>
          <w:bCs/>
          <w:sz w:val="22"/>
          <w:szCs w:val="22"/>
        </w:rPr>
        <w:t>hallgatói jogviszony-igazolás vagy annak</w:t>
      </w:r>
      <w:r>
        <w:rPr>
          <w:rFonts w:ascii="Cambria" w:hAnsi="Cambria" w:cs="Cambria"/>
          <w:b/>
          <w:bCs/>
          <w:sz w:val="22"/>
          <w:szCs w:val="22"/>
        </w:rPr>
        <w:t xml:space="preserve"> hiteles</w:t>
      </w:r>
      <w:r w:rsidRPr="00A8604D">
        <w:rPr>
          <w:rFonts w:ascii="Cambria" w:hAnsi="Cambria" w:cs="Cambria"/>
          <w:b/>
          <w:bCs/>
          <w:sz w:val="22"/>
          <w:szCs w:val="22"/>
        </w:rPr>
        <w:t xml:space="preserve"> másolata</w:t>
      </w:r>
      <w:r>
        <w:rPr>
          <w:rFonts w:ascii="Cambria" w:hAnsi="Cambria" w:cs="Cambria"/>
          <w:b/>
          <w:bCs/>
          <w:sz w:val="22"/>
          <w:szCs w:val="22"/>
        </w:rPr>
        <w:t xml:space="preserve"> </w:t>
      </w:r>
      <w:r w:rsidRPr="00A8604D">
        <w:rPr>
          <w:rFonts w:ascii="Cambria" w:hAnsi="Cambria" w:cs="Cambria"/>
          <w:b/>
          <w:bCs/>
          <w:sz w:val="22"/>
          <w:szCs w:val="22"/>
        </w:rPr>
        <w:t>a 202</w:t>
      </w:r>
      <w:r>
        <w:rPr>
          <w:rFonts w:ascii="Cambria" w:hAnsi="Cambria" w:cs="Cambria"/>
          <w:b/>
          <w:bCs/>
          <w:sz w:val="22"/>
          <w:szCs w:val="22"/>
        </w:rPr>
        <w:t>3</w:t>
      </w:r>
      <w:r w:rsidRPr="00A8604D">
        <w:rPr>
          <w:rFonts w:ascii="Cambria" w:hAnsi="Cambria" w:cs="Cambria"/>
          <w:b/>
          <w:bCs/>
          <w:sz w:val="22"/>
          <w:szCs w:val="22"/>
        </w:rPr>
        <w:t>/202</w:t>
      </w:r>
      <w:r>
        <w:rPr>
          <w:rFonts w:ascii="Cambria" w:hAnsi="Cambria" w:cs="Cambria"/>
          <w:b/>
          <w:bCs/>
          <w:sz w:val="22"/>
          <w:szCs w:val="22"/>
        </w:rPr>
        <w:t>4</w:t>
      </w:r>
      <w:r w:rsidRPr="00A8604D">
        <w:rPr>
          <w:rFonts w:ascii="Cambria" w:hAnsi="Cambria" w:cs="Cambria"/>
          <w:b/>
          <w:bCs/>
          <w:sz w:val="22"/>
          <w:szCs w:val="22"/>
        </w:rPr>
        <w:t>. tanév első félévéről.</w:t>
      </w:r>
    </w:p>
    <w:p w:rsidR="00BA0D1F" w:rsidRPr="00A8604D" w:rsidRDefault="00BA0D1F">
      <w:pPr>
        <w:jc w:val="both"/>
        <w:rPr>
          <w:rFonts w:ascii="Cambria" w:hAnsi="Cambria" w:cs="Cambria"/>
          <w:snapToGrid w:val="0"/>
          <w:sz w:val="22"/>
          <w:szCs w:val="22"/>
        </w:rPr>
      </w:pPr>
    </w:p>
    <w:p w:rsidR="00BA0D1F" w:rsidRPr="00A8604D" w:rsidRDefault="00BA0D1F">
      <w:pPr>
        <w:jc w:val="both"/>
        <w:rPr>
          <w:rFonts w:ascii="Cambria" w:hAnsi="Cambria" w:cs="Cambria"/>
          <w:sz w:val="22"/>
          <w:szCs w:val="22"/>
        </w:rPr>
      </w:pPr>
      <w:r w:rsidRPr="00A8604D">
        <w:rPr>
          <w:rFonts w:ascii="Cambria" w:hAnsi="Cambria" w:cs="Cambria"/>
          <w:snapToGrid w:val="0"/>
          <w:sz w:val="22"/>
          <w:szCs w:val="22"/>
        </w:rPr>
        <w:t>Amennyiben a pályázó egyid</w:t>
      </w:r>
      <w:r>
        <w:rPr>
          <w:rFonts w:ascii="Cambria" w:hAnsi="Cambria" w:cs="Cambria"/>
          <w:snapToGrid w:val="0"/>
          <w:sz w:val="22"/>
          <w:szCs w:val="22"/>
        </w:rPr>
        <w:t>ejűleg</w:t>
      </w:r>
      <w:r w:rsidRPr="00A8604D">
        <w:rPr>
          <w:rFonts w:ascii="Cambria" w:hAnsi="Cambria" w:cs="Cambria"/>
          <w:snapToGrid w:val="0"/>
          <w:sz w:val="22"/>
          <w:szCs w:val="22"/>
        </w:rPr>
        <w:t xml:space="preserve">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Pr="00132EE0">
        <w:rPr>
          <w:rFonts w:ascii="Cambria" w:hAnsi="Cambria" w:cs="Cambria"/>
          <w:snapToGrid w:val="0"/>
          <w:sz w:val="22"/>
          <w:szCs w:val="22"/>
        </w:rPr>
        <w:t xml:space="preserve">a nem hitéleti képzést biztosító </w:t>
      </w:r>
      <w:r w:rsidRPr="00A8604D">
        <w:rPr>
          <w:rFonts w:ascii="Cambria" w:hAnsi="Cambria" w:cs="Cambria"/>
          <w:snapToGrid w:val="0"/>
          <w:sz w:val="22"/>
          <w:szCs w:val="22"/>
        </w:rPr>
        <w:t>felsőoktatási intézményt köteles megnevezni</w:t>
      </w:r>
      <w:r w:rsidRPr="00A8604D">
        <w:rPr>
          <w:rFonts w:ascii="Cambria" w:hAnsi="Cambria" w:cs="Cambria"/>
          <w:sz w:val="22"/>
          <w:szCs w:val="22"/>
        </w:rPr>
        <w:t xml:space="preserve">. </w:t>
      </w:r>
    </w:p>
    <w:p w:rsidR="00BA0D1F" w:rsidRPr="00A8604D" w:rsidRDefault="00BA0D1F">
      <w:pPr>
        <w:jc w:val="both"/>
        <w:rPr>
          <w:rFonts w:ascii="Cambria" w:hAnsi="Cambria" w:cs="Cambria"/>
          <w:b/>
          <w:bCs/>
          <w:sz w:val="22"/>
          <w:szCs w:val="22"/>
        </w:rPr>
      </w:pPr>
    </w:p>
    <w:p w:rsidR="00BA0D1F" w:rsidRPr="00A8604D" w:rsidRDefault="00BA0D1F">
      <w:pPr>
        <w:jc w:val="both"/>
        <w:rPr>
          <w:rFonts w:ascii="Cambria" w:hAnsi="Cambria" w:cs="Cambria"/>
          <w:b/>
          <w:bCs/>
          <w:sz w:val="22"/>
          <w:szCs w:val="22"/>
        </w:rPr>
      </w:pPr>
      <w:r w:rsidRPr="00A8604D">
        <w:rPr>
          <w:rFonts w:ascii="Cambria" w:hAnsi="Cambria" w:cs="Cambria"/>
          <w:b/>
          <w:bCs/>
          <w:sz w:val="22"/>
          <w:szCs w:val="22"/>
        </w:rPr>
        <w:t>b)</w:t>
      </w:r>
      <w:r w:rsidRPr="00A8604D">
        <w:rPr>
          <w:rFonts w:ascii="Cambria" w:hAnsi="Cambria" w:cs="Cambria"/>
          <w:b/>
          <w:bCs/>
          <w:sz w:val="22"/>
          <w:szCs w:val="22"/>
        </w:rPr>
        <w:tab/>
        <w:t>Igazolás a pályázó és a pályázóval egy háztartásban élők egy főre jutó havi nettó jövedelméről.</w:t>
      </w:r>
    </w:p>
    <w:p w:rsidR="00BA0D1F" w:rsidRPr="00A8604D" w:rsidRDefault="00BA0D1F">
      <w:pPr>
        <w:pStyle w:val="BodyText"/>
        <w:rPr>
          <w:rFonts w:ascii="Cambria" w:hAnsi="Cambria" w:cs="Cambria"/>
          <w:b/>
          <w:bCs/>
          <w:sz w:val="22"/>
          <w:szCs w:val="22"/>
        </w:rPr>
      </w:pPr>
    </w:p>
    <w:p w:rsidR="00BA0D1F" w:rsidRPr="00A8604D" w:rsidRDefault="00BA0D1F">
      <w:pPr>
        <w:pStyle w:val="BodyText"/>
        <w:rPr>
          <w:rFonts w:ascii="Cambria" w:hAnsi="Cambria" w:cs="Cambria"/>
          <w:b/>
          <w:bCs/>
          <w:sz w:val="22"/>
          <w:szCs w:val="22"/>
        </w:rPr>
      </w:pPr>
      <w:r w:rsidRPr="00A8604D">
        <w:rPr>
          <w:rFonts w:ascii="Cambria" w:hAnsi="Cambria" w:cs="Cambria"/>
          <w:b/>
          <w:bCs/>
          <w:sz w:val="22"/>
          <w:szCs w:val="22"/>
        </w:rPr>
        <w:t>c)</w:t>
      </w:r>
      <w:r w:rsidRPr="00A8604D">
        <w:rPr>
          <w:rFonts w:ascii="Cambria" w:hAnsi="Cambria" w:cs="Cambria"/>
          <w:b/>
          <w:bCs/>
          <w:sz w:val="22"/>
          <w:szCs w:val="22"/>
        </w:rPr>
        <w:tab/>
        <w:t>A szociális rászorultság igazolására az alábbi okiratok:</w:t>
      </w:r>
    </w:p>
    <w:p w:rsidR="00BA0D1F" w:rsidRPr="00A8604D" w:rsidRDefault="00BA0D1F">
      <w:pPr>
        <w:jc w:val="both"/>
        <w:rPr>
          <w:rFonts w:ascii="Cambria" w:hAnsi="Cambria" w:cs="Cambria"/>
          <w:b/>
          <w:bCs/>
          <w:sz w:val="22"/>
          <w:szCs w:val="22"/>
        </w:rPr>
      </w:pPr>
    </w:p>
    <w:p w:rsidR="00BA0D1F" w:rsidRPr="00F45733" w:rsidRDefault="00BA0D1F">
      <w:pPr>
        <w:jc w:val="both"/>
        <w:rPr>
          <w:rFonts w:ascii="Cambria" w:hAnsi="Cambria" w:cs="Cambria"/>
          <w:sz w:val="22"/>
          <w:szCs w:val="22"/>
        </w:rPr>
      </w:pPr>
      <w:r w:rsidRPr="00F45733">
        <w:rPr>
          <w:rFonts w:ascii="Cambria" w:hAnsi="Cambria" w:cs="Cambria"/>
          <w:sz w:val="22"/>
          <w:szCs w:val="22"/>
        </w:rPr>
        <w:t>A további mellékleteket az elbíráló telepü</w:t>
      </w:r>
      <w:r>
        <w:rPr>
          <w:rFonts w:ascii="Cambria" w:hAnsi="Cambria" w:cs="Cambria"/>
          <w:sz w:val="22"/>
          <w:szCs w:val="22"/>
        </w:rPr>
        <w:t>lési önkormányzat határozza meg:</w:t>
      </w:r>
    </w:p>
    <w:p w:rsidR="00BA0D1F" w:rsidRPr="00F45733" w:rsidRDefault="00BA0D1F">
      <w:pPr>
        <w:jc w:val="both"/>
        <w:rPr>
          <w:rFonts w:ascii="Cambria" w:hAnsi="Cambria" w:cs="Cambria"/>
          <w:b/>
          <w:bCs/>
          <w:sz w:val="22"/>
          <w:szCs w:val="22"/>
        </w:rPr>
      </w:pPr>
      <w:r w:rsidRPr="00F45733">
        <w:rPr>
          <w:rFonts w:ascii="Cambria" w:hAnsi="Cambria" w:cs="Cambria"/>
          <w:b/>
          <w:bCs/>
          <w:sz w:val="22"/>
          <w:szCs w:val="22"/>
        </w:rPr>
        <w:t>- Jövedelemnyilatkozat</w:t>
      </w:r>
    </w:p>
    <w:p w:rsidR="00BA0D1F" w:rsidRPr="00F45733" w:rsidRDefault="00BA0D1F">
      <w:pPr>
        <w:jc w:val="both"/>
        <w:rPr>
          <w:rFonts w:ascii="Cambria" w:hAnsi="Cambria" w:cs="Cambria"/>
          <w:b/>
          <w:bCs/>
          <w:sz w:val="22"/>
          <w:szCs w:val="22"/>
        </w:rPr>
      </w:pPr>
      <w:r w:rsidRPr="00F45733">
        <w:rPr>
          <w:rFonts w:ascii="Cambria" w:hAnsi="Cambria" w:cs="Cambria"/>
          <w:b/>
          <w:bCs/>
          <w:sz w:val="22"/>
          <w:szCs w:val="22"/>
        </w:rPr>
        <w:t>- Vagyonnyilatkozat</w:t>
      </w:r>
    </w:p>
    <w:p w:rsidR="00BA0D1F" w:rsidRPr="00A8604D" w:rsidRDefault="00BA0D1F">
      <w:pPr>
        <w:jc w:val="both"/>
        <w:rPr>
          <w:rFonts w:ascii="Cambria" w:hAnsi="Cambria" w:cs="Cambria"/>
          <w:sz w:val="22"/>
          <w:szCs w:val="22"/>
        </w:rPr>
      </w:pPr>
    </w:p>
    <w:p w:rsidR="00BA0D1F" w:rsidRPr="00A8604D" w:rsidRDefault="00BA0D1F">
      <w:pPr>
        <w:jc w:val="both"/>
        <w:rPr>
          <w:rFonts w:ascii="Cambria" w:hAnsi="Cambria" w:cs="Cambria"/>
          <w:b/>
          <w:bCs/>
          <w:sz w:val="22"/>
          <w:szCs w:val="22"/>
        </w:rPr>
      </w:pPr>
      <w:r w:rsidRPr="00A8604D">
        <w:rPr>
          <w:rFonts w:ascii="Cambria" w:hAnsi="Cambria" w:cs="Cambria"/>
          <w:b/>
          <w:bCs/>
          <w:sz w:val="22"/>
          <w:szCs w:val="22"/>
        </w:rPr>
        <w:t>A pályázati űrlap csak a fent meghatározott kötelező mellékletekkel együtt érvényes, valamely melléklet hiányában a pályázat formai hibásnak minősül.</w:t>
      </w:r>
    </w:p>
    <w:p w:rsidR="00BA0D1F" w:rsidRPr="00A8604D" w:rsidRDefault="00BA0D1F">
      <w:pPr>
        <w:jc w:val="both"/>
        <w:rPr>
          <w:rFonts w:ascii="Cambria" w:hAnsi="Cambria" w:cs="Cambria"/>
          <w:sz w:val="22"/>
          <w:szCs w:val="22"/>
        </w:rPr>
      </w:pPr>
    </w:p>
    <w:p w:rsidR="00BA0D1F" w:rsidRPr="00A8604D" w:rsidRDefault="00BA0D1F" w:rsidP="00CB5346">
      <w:pPr>
        <w:jc w:val="both"/>
        <w:rPr>
          <w:rFonts w:ascii="Cambria" w:hAnsi="Cambria" w:cs="Cambria"/>
          <w:sz w:val="22"/>
          <w:szCs w:val="22"/>
        </w:rPr>
      </w:pPr>
      <w:r w:rsidRPr="00A8604D">
        <w:rPr>
          <w:rFonts w:ascii="Cambria" w:hAnsi="Cambria" w:cs="Cambria"/>
          <w:b/>
          <w:bCs/>
          <w:sz w:val="22"/>
          <w:szCs w:val="22"/>
          <w:u w:val="single"/>
        </w:rPr>
        <w:t>Egy háztartásban élők:</w:t>
      </w:r>
      <w:r w:rsidRPr="00A8604D">
        <w:rPr>
          <w:rFonts w:ascii="Cambria" w:hAnsi="Cambria" w:cs="Cambria"/>
          <w:b/>
          <w:bCs/>
          <w:sz w:val="22"/>
          <w:szCs w:val="22"/>
        </w:rPr>
        <w:t xml:space="preserve"> </w:t>
      </w:r>
      <w:r w:rsidRPr="00A8604D">
        <w:rPr>
          <w:rFonts w:ascii="Cambria" w:hAnsi="Cambria" w:cs="Cambria"/>
          <w:sz w:val="22"/>
          <w:szCs w:val="22"/>
        </w:rPr>
        <w:t>a pályázó lakóhelye szerinti lakásban életvitel</w:t>
      </w:r>
      <w:r>
        <w:rPr>
          <w:rFonts w:ascii="Cambria" w:hAnsi="Cambria" w:cs="Cambria"/>
          <w:sz w:val="22"/>
          <w:szCs w:val="22"/>
        </w:rPr>
        <w:t>-</w:t>
      </w:r>
      <w:r w:rsidRPr="00A8604D">
        <w:rPr>
          <w:rFonts w:ascii="Cambria" w:hAnsi="Cambria" w:cs="Cambria"/>
          <w:sz w:val="22"/>
          <w:szCs w:val="22"/>
        </w:rPr>
        <w:t>szerűen együttlakó, ott bejelentett lakóhellyel vagy tartózkodási hellyel rendelkező személyek.</w:t>
      </w:r>
    </w:p>
    <w:p w:rsidR="00BA0D1F" w:rsidRPr="00A8604D" w:rsidRDefault="00BA0D1F" w:rsidP="002D26D2">
      <w:pPr>
        <w:pStyle w:val="FootnoteText"/>
        <w:jc w:val="both"/>
        <w:rPr>
          <w:rFonts w:ascii="Cambria" w:hAnsi="Cambria" w:cs="Cambria"/>
          <w:sz w:val="22"/>
          <w:szCs w:val="22"/>
        </w:rPr>
      </w:pPr>
      <w:r w:rsidRPr="00A8604D">
        <w:rPr>
          <w:rFonts w:ascii="Cambria" w:hAnsi="Cambria" w:cs="Cambria"/>
          <w:b/>
          <w:bCs/>
          <w:sz w:val="22"/>
          <w:szCs w:val="22"/>
          <w:u w:val="single"/>
        </w:rPr>
        <w:t>Jövedelem:</w:t>
      </w:r>
      <w:r>
        <w:rPr>
          <w:rFonts w:ascii="Cambria" w:hAnsi="Cambria" w:cs="Cambria"/>
          <w:b/>
          <w:bCs/>
          <w:sz w:val="22"/>
          <w:szCs w:val="22"/>
          <w:u w:val="single"/>
        </w:rPr>
        <w:t xml:space="preserve"> </w:t>
      </w:r>
      <w:r w:rsidRPr="00F01B27">
        <w:rPr>
          <w:rFonts w:ascii="Cambria" w:hAnsi="Cambria" w:cs="Cambria"/>
          <w:sz w:val="22"/>
          <w:szCs w:val="22"/>
        </w:rPr>
        <w:t xml:space="preserve">a </w:t>
      </w:r>
      <w:r w:rsidRPr="00A8604D">
        <w:rPr>
          <w:rFonts w:ascii="Cambria" w:hAnsi="Cambria" w:cs="Cambria"/>
          <w:sz w:val="22"/>
          <w:szCs w:val="22"/>
        </w:rPr>
        <w:t>szociális igazgatásról és szociális ellátásokról szóló 1993. évi III. törvény 4. § (1) bekezdés a) pontja alapján az elismert költségekkel és a befizetési kötelezettséggel csökkentett</w:t>
      </w:r>
    </w:p>
    <w:p w:rsidR="00BA0D1F" w:rsidRPr="00A8604D" w:rsidRDefault="00BA0D1F" w:rsidP="001C1DE7">
      <w:pPr>
        <w:autoSpaceDE w:val="0"/>
        <w:autoSpaceDN w:val="0"/>
        <w:adjustRightInd w:val="0"/>
        <w:ind w:left="900" w:hanging="191"/>
        <w:jc w:val="both"/>
        <w:rPr>
          <w:rFonts w:ascii="Cambria" w:hAnsi="Cambria" w:cs="Cambria"/>
          <w:sz w:val="22"/>
          <w:szCs w:val="22"/>
        </w:rPr>
      </w:pPr>
      <w:r w:rsidRPr="00A8604D">
        <w:rPr>
          <w:rFonts w:ascii="Cambria" w:hAnsi="Cambria" w:cs="Cambria"/>
          <w:sz w:val="22"/>
          <w:szCs w:val="22"/>
        </w:rPr>
        <w:t>- aa) a személyi jövedelemadóról szóló 1995. évi CXVII. törvény (a továbbiakban: Szjatv.) szerint meghatározott, belföldről vagy külföldről származó - megszerzett - vagyoni érték (bevétel), ideértve az Szjatv. 1. számú melléklete szerinti adómentes bevételt, és</w:t>
      </w:r>
    </w:p>
    <w:p w:rsidR="00BA0D1F" w:rsidRPr="00A8604D" w:rsidRDefault="00BA0D1F" w:rsidP="00044D03">
      <w:pPr>
        <w:autoSpaceDE w:val="0"/>
        <w:autoSpaceDN w:val="0"/>
        <w:adjustRightInd w:val="0"/>
        <w:ind w:left="900" w:hanging="191"/>
        <w:jc w:val="both"/>
        <w:rPr>
          <w:rFonts w:ascii="Cambria" w:hAnsi="Cambria" w:cs="Cambria"/>
          <w:sz w:val="22"/>
          <w:szCs w:val="22"/>
        </w:rPr>
      </w:pPr>
      <w:r w:rsidRPr="00A8604D">
        <w:rPr>
          <w:rFonts w:ascii="Cambria" w:hAnsi="Cambria" w:cs="Cambria"/>
          <w:sz w:val="22"/>
          <w:szCs w:val="22"/>
        </w:rPr>
        <w:t>- ab) azon bevétel, amely után a kisadózó vállalkozások tételes adójáról</w:t>
      </w:r>
      <w:r>
        <w:rPr>
          <w:rFonts w:ascii="Cambria" w:hAnsi="Cambria" w:cs="Cambria"/>
          <w:sz w:val="22"/>
          <w:szCs w:val="22"/>
        </w:rPr>
        <w:t xml:space="preserve"> szóló 2022. évi XIII. törvény,</w:t>
      </w:r>
      <w:r w:rsidRPr="00A8604D">
        <w:rPr>
          <w:rFonts w:ascii="Cambria" w:hAnsi="Cambria" w:cs="Cambria"/>
          <w:sz w:val="22"/>
          <w:szCs w:val="22"/>
        </w:rPr>
        <w:t xml:space="preserve"> </w:t>
      </w:r>
      <w:r w:rsidRPr="00E20476">
        <w:rPr>
          <w:rFonts w:ascii="Cambria" w:hAnsi="Cambria" w:cs="Cambria"/>
          <w:sz w:val="22"/>
          <w:szCs w:val="22"/>
        </w:rPr>
        <w:t>a kisadózó vállalkozások tételes adójáról és a kisvállalati adóról</w:t>
      </w:r>
      <w:r w:rsidRPr="00A8604D">
        <w:rPr>
          <w:rFonts w:ascii="Cambria" w:hAnsi="Cambria" w:cs="Cambria"/>
          <w:sz w:val="22"/>
          <w:szCs w:val="22"/>
        </w:rPr>
        <w:t xml:space="preserve">  </w:t>
      </w:r>
      <w:r>
        <w:rPr>
          <w:rFonts w:ascii="Cambria" w:hAnsi="Cambria" w:cs="Cambria"/>
          <w:sz w:val="22"/>
          <w:szCs w:val="22"/>
        </w:rPr>
        <w:t xml:space="preserve">szóló </w:t>
      </w:r>
      <w:r w:rsidRPr="00A8604D">
        <w:rPr>
          <w:rFonts w:ascii="Cambria" w:hAnsi="Cambria" w:cs="Cambria"/>
          <w:sz w:val="22"/>
          <w:szCs w:val="22"/>
        </w:rPr>
        <w:t>2012. évi CXLVII. törvény, vagy az egyszerűsített közteherviselési hozzájárulásról szóló 2005. évi CXX. törvény szerint adót, illetve hozzájárulást kell fizetni.</w:t>
      </w:r>
    </w:p>
    <w:p w:rsidR="00BA0D1F" w:rsidRPr="003057B8" w:rsidRDefault="00BA0D1F" w:rsidP="00CB5346">
      <w:pPr>
        <w:autoSpaceDE w:val="0"/>
        <w:autoSpaceDN w:val="0"/>
        <w:adjustRightInd w:val="0"/>
        <w:ind w:left="900" w:hanging="191"/>
        <w:jc w:val="both"/>
        <w:rPr>
          <w:rFonts w:ascii="Cambria" w:hAnsi="Cambria" w:cs="Cambria"/>
          <w:sz w:val="22"/>
          <w:szCs w:val="22"/>
        </w:rPr>
      </w:pPr>
    </w:p>
    <w:p w:rsidR="00BA0D1F" w:rsidRPr="002A1601" w:rsidRDefault="00BA0D1F" w:rsidP="00CB5346">
      <w:pPr>
        <w:autoSpaceDE w:val="0"/>
        <w:autoSpaceDN w:val="0"/>
        <w:adjustRightInd w:val="0"/>
        <w:jc w:val="both"/>
        <w:rPr>
          <w:rFonts w:ascii="Cambria" w:hAnsi="Cambria" w:cs="Cambria"/>
          <w:sz w:val="22"/>
          <w:szCs w:val="22"/>
        </w:rPr>
      </w:pPr>
      <w:r w:rsidRPr="002A1601">
        <w:rPr>
          <w:rFonts w:ascii="Cambria" w:hAnsi="Cambria" w:cs="Cambria"/>
          <w:b/>
          <w:bCs/>
          <w:sz w:val="22"/>
          <w:szCs w:val="22"/>
          <w:u w:val="single"/>
        </w:rPr>
        <w:t>Elismert költségnek</w:t>
      </w:r>
      <w:r w:rsidRPr="002A1601">
        <w:rPr>
          <w:rFonts w:ascii="Cambria" w:hAnsi="Cambria" w:cs="Cambria"/>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BA0D1F" w:rsidRPr="003057B8" w:rsidRDefault="00BA0D1F" w:rsidP="00CB5346">
      <w:pPr>
        <w:autoSpaceDE w:val="0"/>
        <w:autoSpaceDN w:val="0"/>
        <w:adjustRightInd w:val="0"/>
        <w:jc w:val="both"/>
        <w:rPr>
          <w:rFonts w:ascii="Cambria" w:hAnsi="Cambria" w:cs="Cambria"/>
          <w:b/>
          <w:bCs/>
          <w:sz w:val="22"/>
          <w:szCs w:val="22"/>
          <w:u w:val="single"/>
        </w:rPr>
      </w:pPr>
    </w:p>
    <w:p w:rsidR="00BA0D1F" w:rsidRPr="00A8604D" w:rsidRDefault="00BA0D1F" w:rsidP="00CB5346">
      <w:pPr>
        <w:autoSpaceDE w:val="0"/>
        <w:autoSpaceDN w:val="0"/>
        <w:adjustRightInd w:val="0"/>
        <w:jc w:val="both"/>
        <w:rPr>
          <w:rFonts w:ascii="Cambria" w:hAnsi="Cambria" w:cs="Cambria"/>
          <w:sz w:val="22"/>
          <w:szCs w:val="22"/>
        </w:rPr>
      </w:pPr>
      <w:r w:rsidRPr="00A8604D">
        <w:rPr>
          <w:rFonts w:ascii="Cambria" w:hAnsi="Cambria" w:cs="Cambria"/>
          <w:b/>
          <w:bCs/>
          <w:sz w:val="22"/>
          <w:szCs w:val="22"/>
          <w:u w:val="single"/>
        </w:rPr>
        <w:t>Befizetési kötelezettségnek</w:t>
      </w:r>
      <w:r w:rsidRPr="00A8604D">
        <w:rPr>
          <w:rFonts w:ascii="Cambria" w:hAnsi="Cambria" w:cs="Cambria"/>
          <w:sz w:val="22"/>
          <w:szCs w:val="22"/>
        </w:rPr>
        <w:t xml:space="preserve"> minősül a személyi jövedelemadó, a magánszemélyt terhelő egyszerűsített közteherviselési hozzájárulás, társadalombiztosítási járulék és az egészségügyi szolgáltatási járulék.</w:t>
      </w:r>
    </w:p>
    <w:p w:rsidR="00BA0D1F" w:rsidRPr="00A8604D" w:rsidRDefault="00BA0D1F" w:rsidP="00CB5346">
      <w:pPr>
        <w:autoSpaceDE w:val="0"/>
        <w:autoSpaceDN w:val="0"/>
        <w:adjustRightInd w:val="0"/>
        <w:jc w:val="both"/>
        <w:rPr>
          <w:rFonts w:ascii="Cambria" w:hAnsi="Cambria" w:cs="Cambria"/>
          <w:sz w:val="22"/>
          <w:szCs w:val="22"/>
        </w:rPr>
      </w:pPr>
    </w:p>
    <w:p w:rsidR="00BA0D1F" w:rsidRPr="00A8604D" w:rsidRDefault="00BA0D1F" w:rsidP="00CB5346">
      <w:pPr>
        <w:autoSpaceDE w:val="0"/>
        <w:autoSpaceDN w:val="0"/>
        <w:adjustRightInd w:val="0"/>
        <w:jc w:val="both"/>
        <w:rPr>
          <w:rFonts w:ascii="Cambria" w:hAnsi="Cambria" w:cs="Cambria"/>
          <w:b/>
          <w:bCs/>
          <w:sz w:val="22"/>
          <w:szCs w:val="22"/>
          <w:u w:val="single"/>
        </w:rPr>
      </w:pPr>
      <w:r w:rsidRPr="00A8604D">
        <w:rPr>
          <w:rFonts w:ascii="Cambria" w:hAnsi="Cambria" w:cs="Cambria"/>
          <w:b/>
          <w:bCs/>
          <w:sz w:val="22"/>
          <w:szCs w:val="22"/>
          <w:u w:val="single"/>
        </w:rPr>
        <w:t>Nem minősül jövedelemnek</w:t>
      </w:r>
      <w:r>
        <w:rPr>
          <w:rFonts w:ascii="Cambria" w:hAnsi="Cambria" w:cs="Cambria"/>
          <w:b/>
          <w:bCs/>
          <w:sz w:val="22"/>
          <w:szCs w:val="22"/>
          <w:u w:val="single"/>
        </w:rPr>
        <w:t>:</w:t>
      </w:r>
    </w:p>
    <w:p w:rsidR="00BA0D1F" w:rsidRPr="00D7499B" w:rsidRDefault="00BA0D1F" w:rsidP="00D44D47">
      <w:pPr>
        <w:pStyle w:val="ListParagraph"/>
        <w:numPr>
          <w:ilvl w:val="0"/>
          <w:numId w:val="17"/>
        </w:numPr>
        <w:spacing w:before="120"/>
        <w:jc w:val="both"/>
        <w:rPr>
          <w:rFonts w:ascii="Cambria" w:hAnsi="Cambria" w:cs="Cambria"/>
          <w:sz w:val="22"/>
          <w:szCs w:val="22"/>
        </w:rPr>
      </w:pPr>
      <w:r w:rsidRPr="00D7499B">
        <w:rPr>
          <w:rFonts w:ascii="Cambria" w:hAnsi="Cambria" w:cs="Cambria"/>
          <w:sz w:val="22"/>
          <w:szCs w:val="22"/>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rsidR="00BA0D1F" w:rsidRPr="00A8604D" w:rsidRDefault="00BA0D1F"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a rendkívüli gyermekvédelmi támogatás, a gyermekek védelméről és a gyámügyi igazgatásról szóló 1997. évi XXXI. törvény 20/A. §-a szerinti támogatás, a 20/B. §-ának (4)-(5) bekezdése szerinti pótlék, a nevelőszülők számára fizetett nevelési díj és külön ellátmány,</w:t>
      </w:r>
    </w:p>
    <w:p w:rsidR="00BA0D1F" w:rsidRPr="00A8604D" w:rsidRDefault="00BA0D1F" w:rsidP="00D44D47">
      <w:pPr>
        <w:pStyle w:val="ListParagraph"/>
        <w:numPr>
          <w:ilvl w:val="0"/>
          <w:numId w:val="17"/>
        </w:numPr>
        <w:spacing w:before="120"/>
        <w:ind w:left="714" w:hanging="357"/>
        <w:jc w:val="both"/>
        <w:rPr>
          <w:rFonts w:ascii="Cambria" w:hAnsi="Cambria" w:cs="Cambria"/>
          <w:sz w:val="22"/>
          <w:szCs w:val="22"/>
        </w:rPr>
      </w:pPr>
      <w:r w:rsidRPr="00A8604D">
        <w:rPr>
          <w:rFonts w:ascii="Cambria" w:hAnsi="Cambria" w:cs="Cambria"/>
          <w:sz w:val="22"/>
          <w:szCs w:val="22"/>
        </w:rPr>
        <w:t>az anyasági támogatás,</w:t>
      </w:r>
    </w:p>
    <w:p w:rsidR="00BA0D1F" w:rsidRPr="00A8604D" w:rsidRDefault="00BA0D1F"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a nyugdíjprémium, az egyszeri juttatás, a tizenharmadik havi nyugdíj, a tizenharmadik havi ellátás és a szépkorúak jubileumi juttatása,</w:t>
      </w:r>
    </w:p>
    <w:p w:rsidR="00BA0D1F" w:rsidRPr="00A8604D" w:rsidRDefault="00BA0D1F"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rsidR="00BA0D1F" w:rsidRPr="00A8604D" w:rsidRDefault="00BA0D1F"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a fogadó szervezet által az önkéntesnek külön törvény alapján biztosított juttatás,</w:t>
      </w:r>
    </w:p>
    <w:p w:rsidR="00BA0D1F" w:rsidRPr="00A8604D" w:rsidRDefault="00BA0D1F"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 xml:space="preserve">az egyszerűsített foglalkoztatásról szóló </w:t>
      </w:r>
      <w:r>
        <w:rPr>
          <w:rFonts w:ascii="Cambria" w:hAnsi="Cambria" w:cs="Cambria"/>
          <w:sz w:val="22"/>
          <w:szCs w:val="22"/>
        </w:rPr>
        <w:t xml:space="preserve">2010. évi LXXV. </w:t>
      </w:r>
      <w:r w:rsidRPr="00A8604D">
        <w:rPr>
          <w:rFonts w:ascii="Cambria" w:hAnsi="Cambria" w:cs="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BA0D1F" w:rsidRPr="00A8604D" w:rsidRDefault="00BA0D1F"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a házi segítségnyújtás keretében társadalmi gondozásért kapott tiszteletdíj,</w:t>
      </w:r>
    </w:p>
    <w:p w:rsidR="00BA0D1F" w:rsidRPr="00A8604D" w:rsidRDefault="00BA0D1F"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az energiafelhasználáshoz nyújtott támogatás,</w:t>
      </w:r>
    </w:p>
    <w:p w:rsidR="00BA0D1F" w:rsidRPr="00A8604D" w:rsidRDefault="00BA0D1F" w:rsidP="00D44D47">
      <w:pPr>
        <w:pStyle w:val="ListParagraph"/>
        <w:numPr>
          <w:ilvl w:val="0"/>
          <w:numId w:val="17"/>
        </w:numPr>
        <w:spacing w:before="120"/>
        <w:ind w:left="714" w:hanging="357"/>
        <w:jc w:val="both"/>
        <w:rPr>
          <w:rFonts w:ascii="Cambria" w:hAnsi="Cambria" w:cs="Cambria"/>
          <w:sz w:val="22"/>
          <w:szCs w:val="22"/>
        </w:rPr>
      </w:pPr>
      <w:r w:rsidRPr="00A8604D">
        <w:rPr>
          <w:rFonts w:ascii="Cambria" w:hAnsi="Cambria" w:cs="Cambria"/>
          <w:sz w:val="22"/>
          <w:szCs w:val="22"/>
        </w:rPr>
        <w:t>a szociális szövetkezet tagja által, a közérdekű nyugdíjas szövetkezet öregségi nyugdíjban vagy átmeneti bányászjáradékban részesülő</w:t>
      </w:r>
      <w:r w:rsidRPr="00A8604D" w:rsidDel="007743A8">
        <w:rPr>
          <w:rFonts w:ascii="Cambria" w:hAnsi="Cambria" w:cs="Cambria"/>
          <w:sz w:val="22"/>
          <w:szCs w:val="22"/>
        </w:rPr>
        <w:t xml:space="preserve"> </w:t>
      </w:r>
      <w:r w:rsidRPr="00A8604D">
        <w:rPr>
          <w:rFonts w:ascii="Cambria" w:hAnsi="Cambria" w:cs="Cambria"/>
          <w:sz w:val="22"/>
          <w:szCs w:val="22"/>
        </w:rPr>
        <w:t xml:space="preserve">tagja által, valamint a kisgyermekkel otthon lévők szövetkezetének nem nagyszülőként gyermekgondozási díjban vagy gyermekgondozást segítő ellátásban részesülő tagja által a szövetkezetben végzett tevékenység ellenértékeként megszerzett, </w:t>
      </w:r>
      <w:r>
        <w:rPr>
          <w:rFonts w:ascii="Cambria" w:hAnsi="Cambria" w:cs="Cambria"/>
          <w:sz w:val="22"/>
          <w:szCs w:val="22"/>
        </w:rPr>
        <w:t>az Szjatv. alapján adómentes bevétel</w:t>
      </w:r>
    </w:p>
    <w:p w:rsidR="00BA0D1F" w:rsidRPr="00A8604D" w:rsidRDefault="00BA0D1F" w:rsidP="00D44D47">
      <w:pPr>
        <w:pStyle w:val="BodyText"/>
        <w:numPr>
          <w:ilvl w:val="0"/>
          <w:numId w:val="17"/>
        </w:numPr>
        <w:spacing w:before="120"/>
        <w:ind w:left="714" w:hanging="357"/>
        <w:rPr>
          <w:rFonts w:ascii="Cambria" w:hAnsi="Cambria" w:cs="Cambria"/>
          <w:snapToGrid w:val="0"/>
          <w:sz w:val="22"/>
          <w:szCs w:val="22"/>
        </w:rPr>
      </w:pPr>
      <w:r w:rsidRPr="00A8604D">
        <w:rPr>
          <w:rFonts w:ascii="Cambria" w:hAnsi="Cambria" w:cs="Cambria"/>
          <w:snapToGrid w:val="0"/>
          <w:sz w:val="22"/>
          <w:szCs w:val="22"/>
        </w:rPr>
        <w:t>az életvitel</w:t>
      </w:r>
      <w:r>
        <w:rPr>
          <w:rFonts w:ascii="Cambria" w:hAnsi="Cambria" w:cs="Cambria"/>
          <w:snapToGrid w:val="0"/>
          <w:sz w:val="22"/>
          <w:szCs w:val="22"/>
        </w:rPr>
        <w:t>-</w:t>
      </w:r>
      <w:r w:rsidRPr="00A8604D">
        <w:rPr>
          <w:rFonts w:ascii="Cambria" w:hAnsi="Cambria" w:cs="Cambria"/>
          <w:snapToGrid w:val="0"/>
          <w:sz w:val="22"/>
          <w:szCs w:val="22"/>
        </w:rPr>
        <w:t>szerűen lakott ingatlan eladása, valamint az életvitel</w:t>
      </w:r>
      <w:r>
        <w:rPr>
          <w:rFonts w:ascii="Cambria" w:hAnsi="Cambria" w:cs="Cambria"/>
          <w:snapToGrid w:val="0"/>
          <w:sz w:val="22"/>
          <w:szCs w:val="22"/>
        </w:rPr>
        <w:t>-</w:t>
      </w:r>
      <w:r w:rsidRPr="00A8604D">
        <w:rPr>
          <w:rFonts w:ascii="Cambria" w:hAnsi="Cambria" w:cs="Cambria"/>
          <w:snapToGrid w:val="0"/>
          <w:sz w:val="22"/>
          <w:szCs w:val="22"/>
        </w:rPr>
        <w:t>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BA0D1F" w:rsidRDefault="00BA0D1F" w:rsidP="00D44D47">
      <w:pPr>
        <w:pStyle w:val="BodyText"/>
        <w:numPr>
          <w:ilvl w:val="0"/>
          <w:numId w:val="17"/>
        </w:numPr>
        <w:spacing w:before="120"/>
        <w:ind w:left="714" w:hanging="357"/>
        <w:rPr>
          <w:rFonts w:ascii="Cambria" w:hAnsi="Cambria" w:cs="Cambria"/>
          <w:snapToGrid w:val="0"/>
          <w:sz w:val="22"/>
          <w:szCs w:val="22"/>
        </w:rPr>
      </w:pPr>
      <w:r w:rsidRPr="00A8604D">
        <w:rPr>
          <w:rFonts w:ascii="Cambria" w:hAnsi="Cambria" w:cs="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Pr>
          <w:rFonts w:ascii="Cambria" w:hAnsi="Cambria" w:cs="Cambria"/>
          <w:snapToGrid w:val="0"/>
          <w:sz w:val="22"/>
          <w:szCs w:val="22"/>
        </w:rPr>
        <w:t>,</w:t>
      </w:r>
    </w:p>
    <w:p w:rsidR="00BA0D1F" w:rsidRPr="00A8604D" w:rsidRDefault="00BA0D1F" w:rsidP="00D44D47">
      <w:pPr>
        <w:pStyle w:val="BodyText"/>
        <w:numPr>
          <w:ilvl w:val="0"/>
          <w:numId w:val="17"/>
        </w:numPr>
        <w:spacing w:before="120"/>
        <w:ind w:left="714" w:hanging="357"/>
        <w:rPr>
          <w:rFonts w:ascii="Cambria" w:hAnsi="Cambria" w:cs="Cambria"/>
          <w:snapToGrid w:val="0"/>
          <w:sz w:val="22"/>
          <w:szCs w:val="22"/>
        </w:rPr>
      </w:pPr>
      <w:r w:rsidRPr="00EF6B33">
        <w:rPr>
          <w:rFonts w:ascii="Cambria" w:hAnsi="Cambria" w:cs="Cambria"/>
          <w:sz w:val="22"/>
          <w:szCs w:val="22"/>
        </w:rPr>
        <w:t xml:space="preserve">az Szjatv. 7. § (1) bekezdés </w:t>
      </w:r>
      <w:r w:rsidRPr="00EF6B33">
        <w:rPr>
          <w:rFonts w:ascii="Cambria" w:hAnsi="Cambria" w:cs="Cambria"/>
          <w:i/>
          <w:iCs/>
          <w:sz w:val="22"/>
          <w:szCs w:val="22"/>
        </w:rPr>
        <w:t xml:space="preserve">b)-z) </w:t>
      </w:r>
      <w:r w:rsidRPr="00EF6B33">
        <w:rPr>
          <w:rFonts w:ascii="Cambria" w:hAnsi="Cambria" w:cs="Cambria"/>
          <w:sz w:val="22"/>
          <w:szCs w:val="22"/>
        </w:rPr>
        <w:t>pontja szerinti bevétel</w:t>
      </w:r>
      <w:r w:rsidRPr="00A8604D">
        <w:rPr>
          <w:rFonts w:ascii="Cambria" w:hAnsi="Cambria" w:cs="Cambria"/>
          <w:snapToGrid w:val="0"/>
          <w:sz w:val="22"/>
          <w:szCs w:val="22"/>
        </w:rPr>
        <w:t>.</w:t>
      </w:r>
    </w:p>
    <w:p w:rsidR="00BA0D1F" w:rsidRDefault="00BA0D1F" w:rsidP="00D44D47">
      <w:pPr>
        <w:autoSpaceDE w:val="0"/>
        <w:autoSpaceDN w:val="0"/>
        <w:adjustRightInd w:val="0"/>
        <w:jc w:val="both"/>
        <w:rPr>
          <w:rFonts w:ascii="Cambria" w:hAnsi="Cambria" w:cs="Cambria"/>
          <w:sz w:val="22"/>
          <w:szCs w:val="22"/>
        </w:rPr>
      </w:pPr>
    </w:p>
    <w:p w:rsidR="00BA0D1F" w:rsidRPr="00A8604D" w:rsidRDefault="00BA0D1F" w:rsidP="00D44D47">
      <w:pPr>
        <w:autoSpaceDE w:val="0"/>
        <w:autoSpaceDN w:val="0"/>
        <w:adjustRightInd w:val="0"/>
        <w:jc w:val="both"/>
        <w:rPr>
          <w:rFonts w:ascii="Cambria" w:hAnsi="Cambria" w:cs="Cambria"/>
          <w:sz w:val="22"/>
          <w:szCs w:val="22"/>
        </w:rPr>
      </w:pPr>
    </w:p>
    <w:p w:rsidR="00BA0D1F" w:rsidRPr="00A8604D" w:rsidRDefault="00BA0D1F" w:rsidP="001F421A">
      <w:pPr>
        <w:jc w:val="both"/>
        <w:rPr>
          <w:rFonts w:ascii="Cambria" w:hAnsi="Cambria" w:cs="Cambria"/>
          <w:b/>
          <w:bCs/>
          <w:snapToGrid w:val="0"/>
          <w:sz w:val="22"/>
          <w:szCs w:val="22"/>
        </w:rPr>
      </w:pPr>
      <w:r w:rsidRPr="00A8604D">
        <w:rPr>
          <w:rFonts w:ascii="Cambria" w:hAnsi="Cambria" w:cs="Cambria"/>
          <w:b/>
          <w:bCs/>
          <w:sz w:val="22"/>
          <w:szCs w:val="22"/>
        </w:rPr>
        <w:t xml:space="preserve">4. </w:t>
      </w:r>
      <w:r w:rsidRPr="00A8604D">
        <w:rPr>
          <w:rFonts w:ascii="Cambria" w:hAnsi="Cambria" w:cs="Cambria"/>
          <w:b/>
          <w:bCs/>
          <w:snapToGrid w:val="0"/>
          <w:sz w:val="22"/>
          <w:szCs w:val="22"/>
        </w:rPr>
        <w:t>Adatkezelés</w:t>
      </w:r>
    </w:p>
    <w:p w:rsidR="00BA0D1F" w:rsidRPr="00A8604D" w:rsidRDefault="00BA0D1F" w:rsidP="00542569">
      <w:pPr>
        <w:jc w:val="both"/>
        <w:rPr>
          <w:rFonts w:ascii="Cambria" w:hAnsi="Cambria" w:cs="Cambria"/>
          <w:snapToGrid w:val="0"/>
          <w:sz w:val="22"/>
          <w:szCs w:val="22"/>
        </w:rPr>
      </w:pPr>
    </w:p>
    <w:p w:rsidR="00BA0D1F" w:rsidRPr="00A8604D" w:rsidRDefault="00BA0D1F" w:rsidP="00653FAF">
      <w:pPr>
        <w:jc w:val="both"/>
        <w:rPr>
          <w:rFonts w:ascii="Cambria" w:hAnsi="Cambria" w:cs="Cambria"/>
          <w:sz w:val="22"/>
          <w:szCs w:val="22"/>
        </w:rPr>
      </w:pPr>
      <w:r w:rsidRPr="00A8604D">
        <w:rPr>
          <w:rFonts w:ascii="Cambria" w:hAnsi="Cambria" w:cs="Cambria"/>
          <w:sz w:val="22"/>
          <w:szCs w:val="22"/>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rsidR="00BA0D1F" w:rsidRDefault="00BA0D1F" w:rsidP="00653FAF">
      <w:pPr>
        <w:jc w:val="both"/>
        <w:rPr>
          <w:rFonts w:ascii="Cambria" w:hAnsi="Cambria" w:cs="Cambria"/>
          <w:sz w:val="22"/>
          <w:szCs w:val="22"/>
        </w:rPr>
      </w:pPr>
    </w:p>
    <w:p w:rsidR="00BA0D1F" w:rsidRPr="00A8604D" w:rsidRDefault="00BA0D1F" w:rsidP="00C34D7A">
      <w:pPr>
        <w:jc w:val="both"/>
        <w:rPr>
          <w:rFonts w:ascii="Cambria" w:hAnsi="Cambria" w:cs="Cambria"/>
          <w:sz w:val="22"/>
          <w:szCs w:val="22"/>
        </w:rPr>
      </w:pPr>
      <w:r w:rsidRPr="00A8604D">
        <w:rPr>
          <w:rFonts w:ascii="Cambria" w:hAnsi="Cambria" w:cs="Cambria"/>
          <w:sz w:val="22"/>
          <w:szCs w:val="22"/>
        </w:rPr>
        <w:t>A pályázat benyújtásával a pályázó tudomásul vesz</w:t>
      </w:r>
      <w:r>
        <w:rPr>
          <w:rFonts w:ascii="Cambria" w:hAnsi="Cambria" w:cs="Cambria"/>
          <w:sz w:val="22"/>
          <w:szCs w:val="22"/>
        </w:rPr>
        <w:t xml:space="preserve">i, hogy az NKTK, az </w:t>
      </w:r>
      <w:r w:rsidRPr="00A8604D">
        <w:rPr>
          <w:rFonts w:ascii="Cambria" w:hAnsi="Cambria" w:cs="Cambria"/>
          <w:sz w:val="22"/>
          <w:szCs w:val="22"/>
        </w:rPr>
        <w:t>önkormányzatok és a felsőoktatási intézmény</w:t>
      </w:r>
      <w:r>
        <w:rPr>
          <w:rFonts w:ascii="Cambria" w:hAnsi="Cambria" w:cs="Cambria"/>
          <w:sz w:val="22"/>
          <w:szCs w:val="22"/>
        </w:rPr>
        <w:t xml:space="preserve"> </w:t>
      </w:r>
      <w:r w:rsidRPr="00A8604D">
        <w:rPr>
          <w:rFonts w:ascii="Cambria" w:hAnsi="Cambria" w:cs="Cambria"/>
          <w:sz w:val="22"/>
          <w:szCs w:val="22"/>
        </w:rPr>
        <w:t>a pályázati dokumentációba</w:t>
      </w:r>
      <w:r>
        <w:rPr>
          <w:rFonts w:ascii="Cambria" w:hAnsi="Cambria" w:cs="Cambria"/>
          <w:sz w:val="22"/>
          <w:szCs w:val="22"/>
        </w:rPr>
        <w:t>n</w:t>
      </w:r>
      <w:r w:rsidRPr="00A8604D">
        <w:rPr>
          <w:rFonts w:ascii="Cambria" w:hAnsi="Cambria" w:cs="Cambria"/>
          <w:sz w:val="22"/>
          <w:szCs w:val="22"/>
        </w:rPr>
        <w:t xml:space="preserve"> foglalt személyes adatait az ösztöndíjpályázat lebonyolítása és a támogatásra való jogosultság ellenőrzése céljából az ösztöndíj támogatás életciklusa alatt kezelheti a GDPR 6. cikk (1) bekezdésének e) pontjában</w:t>
      </w:r>
      <w:r w:rsidRPr="00BE7D99">
        <w:rPr>
          <w:rFonts w:ascii="Cambria" w:hAnsi="Cambria" w:cs="Cambria"/>
          <w:sz w:val="22"/>
          <w:szCs w:val="22"/>
        </w:rPr>
        <w:t>, valamint a 9. cikk (2) bekezdésének b) pontjába</w:t>
      </w:r>
      <w:r>
        <w:rPr>
          <w:rFonts w:ascii="Cambria" w:hAnsi="Cambria" w:cs="Cambria"/>
          <w:sz w:val="22"/>
          <w:szCs w:val="22"/>
        </w:rPr>
        <w:t>n</w:t>
      </w:r>
      <w:r w:rsidRPr="00A8604D">
        <w:rPr>
          <w:rFonts w:ascii="Cambria" w:hAnsi="Cambria" w:cs="Cambria"/>
          <w:sz w:val="22"/>
          <w:szCs w:val="22"/>
        </w:rPr>
        <w:t xml:space="preserve"> foglaltak szerint. Az adatkezelésről, az adatkezeléssel kapcsolatos jogairól, az általa igénybe vehető jogorvoslati lehetőségekről részletes tájékoztatás található a</w:t>
      </w:r>
      <w:r>
        <w:rPr>
          <w:rFonts w:ascii="Cambria" w:hAnsi="Cambria" w:cs="Cambria"/>
          <w:sz w:val="22"/>
          <w:szCs w:val="22"/>
        </w:rPr>
        <w:t>z</w:t>
      </w:r>
      <w:r w:rsidRPr="00A8604D">
        <w:rPr>
          <w:rFonts w:ascii="Cambria" w:hAnsi="Cambria" w:cs="Cambria"/>
          <w:sz w:val="22"/>
          <w:szCs w:val="22"/>
        </w:rPr>
        <w:t xml:space="preserve"> </w:t>
      </w:r>
      <w:r>
        <w:rPr>
          <w:rFonts w:ascii="Cambria" w:hAnsi="Cambria" w:cs="Cambria"/>
          <w:sz w:val="22"/>
          <w:szCs w:val="22"/>
        </w:rPr>
        <w:t>NKTK</w:t>
      </w:r>
      <w:r w:rsidRPr="00A8604D">
        <w:rPr>
          <w:rFonts w:ascii="Cambria" w:hAnsi="Cambria" w:cs="Cambria"/>
          <w:sz w:val="22"/>
          <w:szCs w:val="22"/>
        </w:rPr>
        <w:t xml:space="preserve"> honlapján az Adatvédelmi tájékoztatóban az alábbi elérhetőségen:  </w:t>
      </w:r>
    </w:p>
    <w:p w:rsidR="00BA0D1F" w:rsidRPr="00A8604D" w:rsidRDefault="00BA0D1F" w:rsidP="00C34D7A">
      <w:pPr>
        <w:jc w:val="both"/>
        <w:rPr>
          <w:rFonts w:ascii="Cambria" w:hAnsi="Cambria" w:cs="Cambria"/>
          <w:sz w:val="22"/>
          <w:szCs w:val="22"/>
        </w:rPr>
      </w:pPr>
    </w:p>
    <w:p w:rsidR="00BA0D1F" w:rsidRPr="00895CA9" w:rsidRDefault="00BA0D1F" w:rsidP="00BD32C3">
      <w:pPr>
        <w:ind w:left="426"/>
        <w:jc w:val="both"/>
        <w:rPr>
          <w:rFonts w:ascii="Calibri Light" w:hAnsi="Calibri Light" w:cs="Calibri Light"/>
          <w:sz w:val="22"/>
          <w:szCs w:val="22"/>
        </w:rPr>
      </w:pPr>
      <w:r>
        <w:fldChar w:fldCharType="begin"/>
      </w:r>
      <w:r>
        <w:instrText>HYPERLINK "https://emet.gov.hu/app/uploads/2023/06/Adatkezelesi-tajekoztato-Palyazatokhoz-es-tamogatasokhoz-kapcsolodo-adatkezelesrol_2023_NKTK.pdf"</w:instrText>
      </w:r>
      <w:r>
        <w:fldChar w:fldCharType="separate"/>
      </w:r>
      <w:r w:rsidRPr="00895CA9">
        <w:rPr>
          <w:rStyle w:val="Hyperlink"/>
          <w:sz w:val="22"/>
          <w:szCs w:val="22"/>
        </w:rPr>
        <w:t>Adatkezelesi-tajekoztato-Palyazatokhoz-es-tamogatasokhoz-kapcsolodo-adatkezelesrol_2023_NKTK.pdf (gov.hu)</w:t>
      </w:r>
      <w:r>
        <w:fldChar w:fldCharType="end"/>
      </w:r>
    </w:p>
    <w:p w:rsidR="00BA0D1F" w:rsidRDefault="00BA0D1F" w:rsidP="00C34D7A">
      <w:pPr>
        <w:jc w:val="both"/>
        <w:rPr>
          <w:rFonts w:ascii="Cambria" w:hAnsi="Cambria" w:cs="Cambria"/>
          <w:sz w:val="22"/>
          <w:szCs w:val="22"/>
        </w:rPr>
      </w:pPr>
      <w:r>
        <w:rPr>
          <w:rFonts w:ascii="Cambria" w:hAnsi="Cambria" w:cs="Cambria"/>
          <w:sz w:val="22"/>
          <w:szCs w:val="22"/>
        </w:rPr>
        <w:t xml:space="preserve">  </w:t>
      </w:r>
    </w:p>
    <w:p w:rsidR="00BA0D1F" w:rsidRPr="00A8604D" w:rsidRDefault="00BA0D1F" w:rsidP="00542569">
      <w:pPr>
        <w:jc w:val="both"/>
        <w:rPr>
          <w:rFonts w:ascii="Cambria" w:hAnsi="Cambria" w:cs="Cambria"/>
          <w:sz w:val="22"/>
          <w:szCs w:val="22"/>
        </w:rPr>
      </w:pPr>
    </w:p>
    <w:p w:rsidR="00BA0D1F" w:rsidRPr="009F503C" w:rsidRDefault="00BA0D1F">
      <w:pPr>
        <w:autoSpaceDE w:val="0"/>
        <w:autoSpaceDN w:val="0"/>
        <w:adjustRightInd w:val="0"/>
        <w:jc w:val="both"/>
        <w:rPr>
          <w:rFonts w:ascii="Cambria" w:hAnsi="Cambria" w:cs="Cambria"/>
          <w:i/>
          <w:iCs/>
          <w:sz w:val="22"/>
          <w:szCs w:val="22"/>
        </w:rPr>
      </w:pPr>
    </w:p>
    <w:p w:rsidR="00BA0D1F" w:rsidRPr="009F503C" w:rsidRDefault="00BA0D1F">
      <w:pPr>
        <w:jc w:val="both"/>
        <w:rPr>
          <w:rFonts w:ascii="Cambria" w:hAnsi="Cambria" w:cs="Cambria"/>
          <w:b/>
          <w:bCs/>
          <w:sz w:val="22"/>
          <w:szCs w:val="22"/>
        </w:rPr>
      </w:pPr>
      <w:r w:rsidRPr="009F503C">
        <w:rPr>
          <w:rFonts w:ascii="Cambria" w:hAnsi="Cambria" w:cs="Cambria"/>
          <w:b/>
          <w:bCs/>
          <w:sz w:val="22"/>
          <w:szCs w:val="22"/>
        </w:rPr>
        <w:t>5. A pályázat elbírálása</w:t>
      </w:r>
    </w:p>
    <w:p w:rsidR="00BA0D1F" w:rsidRPr="009F503C" w:rsidRDefault="00BA0D1F">
      <w:pPr>
        <w:jc w:val="both"/>
        <w:rPr>
          <w:rFonts w:ascii="Cambria" w:hAnsi="Cambria" w:cs="Cambria"/>
          <w:b/>
          <w:bCs/>
          <w:sz w:val="22"/>
          <w:szCs w:val="22"/>
        </w:rPr>
      </w:pPr>
    </w:p>
    <w:p w:rsidR="00BA0D1F" w:rsidRPr="009F503C" w:rsidRDefault="00BA0D1F">
      <w:pPr>
        <w:jc w:val="both"/>
        <w:rPr>
          <w:rFonts w:ascii="Cambria" w:hAnsi="Cambria" w:cs="Cambria"/>
          <w:sz w:val="22"/>
          <w:szCs w:val="22"/>
        </w:rPr>
      </w:pPr>
      <w:r w:rsidRPr="009F503C">
        <w:rPr>
          <w:rFonts w:ascii="Cambria" w:hAnsi="Cambria" w:cs="Cambria"/>
          <w:sz w:val="22"/>
          <w:szCs w:val="22"/>
        </w:rPr>
        <w:t>A beérkezett pályázatokat az illetékes települési önkormányzat bírálja el 202</w:t>
      </w:r>
      <w:r>
        <w:rPr>
          <w:rFonts w:ascii="Cambria" w:hAnsi="Cambria" w:cs="Cambria"/>
          <w:sz w:val="22"/>
          <w:szCs w:val="22"/>
        </w:rPr>
        <w:t>3</w:t>
      </w:r>
      <w:r w:rsidRPr="009F503C">
        <w:rPr>
          <w:rFonts w:ascii="Cambria" w:hAnsi="Cambria" w:cs="Cambria"/>
          <w:sz w:val="22"/>
          <w:szCs w:val="22"/>
        </w:rPr>
        <w:t>. december 5</w:t>
      </w:r>
      <w:r>
        <w:rPr>
          <w:rFonts w:ascii="Cambria" w:hAnsi="Cambria" w:cs="Cambria"/>
          <w:sz w:val="22"/>
          <w:szCs w:val="22"/>
        </w:rPr>
        <w:t>. napjá</w:t>
      </w:r>
      <w:r w:rsidRPr="009F503C">
        <w:rPr>
          <w:rFonts w:ascii="Cambria" w:hAnsi="Cambria" w:cs="Cambria"/>
          <w:sz w:val="22"/>
          <w:szCs w:val="22"/>
        </w:rPr>
        <w:t>ig:</w:t>
      </w:r>
    </w:p>
    <w:p w:rsidR="00BA0D1F" w:rsidRPr="009F503C" w:rsidRDefault="00BA0D1F">
      <w:pPr>
        <w:jc w:val="both"/>
        <w:rPr>
          <w:rFonts w:ascii="Cambria" w:hAnsi="Cambria" w:cs="Cambria"/>
          <w:sz w:val="22"/>
          <w:szCs w:val="22"/>
        </w:rPr>
      </w:pPr>
    </w:p>
    <w:p w:rsidR="00BA0D1F" w:rsidRPr="009F503C" w:rsidRDefault="00BA0D1F">
      <w:pPr>
        <w:ind w:left="420" w:hanging="360"/>
        <w:jc w:val="both"/>
        <w:rPr>
          <w:rFonts w:ascii="Cambria" w:hAnsi="Cambria" w:cs="Cambria"/>
          <w:sz w:val="22"/>
          <w:szCs w:val="22"/>
        </w:rPr>
      </w:pPr>
      <w:r w:rsidRPr="009F503C">
        <w:rPr>
          <w:rFonts w:ascii="Cambria" w:hAnsi="Cambria" w:cs="Cambria"/>
          <w:sz w:val="22"/>
          <w:szCs w:val="22"/>
        </w:rPr>
        <w:t xml:space="preserve">a)  az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Pr="003F2230">
        <w:rPr>
          <w:rFonts w:ascii="Cambria" w:hAnsi="Cambria" w:cs="Cambria"/>
          <w:sz w:val="22"/>
          <w:szCs w:val="22"/>
        </w:rPr>
        <w:t xml:space="preserve">A hiánypótlási határidő: </w:t>
      </w:r>
      <w:r w:rsidRPr="00BE3044">
        <w:rPr>
          <w:rFonts w:ascii="Cambria" w:hAnsi="Cambria" w:cs="Cambria"/>
          <w:sz w:val="22"/>
          <w:szCs w:val="22"/>
        </w:rPr>
        <w:t>…..</w:t>
      </w:r>
      <w:r w:rsidRPr="003F2230">
        <w:rPr>
          <w:rFonts w:ascii="Cambria" w:hAnsi="Cambria" w:cs="Cambria"/>
          <w:sz w:val="22"/>
          <w:szCs w:val="22"/>
        </w:rPr>
        <w:t xml:space="preserve"> nap;</w:t>
      </w:r>
    </w:p>
    <w:p w:rsidR="00BA0D1F" w:rsidRPr="009F503C" w:rsidRDefault="00BA0D1F" w:rsidP="002F03C8">
      <w:pPr>
        <w:ind w:left="420" w:hanging="360"/>
        <w:jc w:val="both"/>
        <w:rPr>
          <w:rFonts w:ascii="Cambria" w:hAnsi="Cambria" w:cs="Cambria"/>
          <w:sz w:val="22"/>
          <w:szCs w:val="22"/>
        </w:rPr>
      </w:pPr>
      <w:r w:rsidRPr="009F503C">
        <w:rPr>
          <w:rFonts w:ascii="Cambria" w:hAnsi="Cambria" w:cs="Cambria"/>
          <w:sz w:val="22"/>
          <w:szCs w:val="22"/>
        </w:rPr>
        <w:t>b) az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p>
    <w:p w:rsidR="00BA0D1F" w:rsidRPr="009F503C" w:rsidRDefault="00BA0D1F" w:rsidP="002F03C8">
      <w:pPr>
        <w:ind w:left="420" w:hanging="360"/>
        <w:jc w:val="both"/>
        <w:rPr>
          <w:rFonts w:ascii="Cambria" w:hAnsi="Cambria" w:cs="Cambria"/>
          <w:sz w:val="22"/>
          <w:szCs w:val="22"/>
        </w:rPr>
      </w:pPr>
      <w:r w:rsidRPr="009F503C">
        <w:rPr>
          <w:rFonts w:ascii="Cambria" w:hAnsi="Cambria" w:cs="Cambria"/>
          <w:sz w:val="22"/>
          <w:szCs w:val="22"/>
        </w:rPr>
        <w:t>c) az EPER-Bursa rendszerben nem rögzített, nem a rendszerből nyomtatott pályázati űrlapon, határidőn túl benyújtott, vagy formailag nem megfelelő pályázatokat a bírálatból kizárja, és kizárását írásban indokolja;</w:t>
      </w:r>
    </w:p>
    <w:p w:rsidR="00BA0D1F" w:rsidRPr="009F503C" w:rsidRDefault="00BA0D1F" w:rsidP="002F03C8">
      <w:pPr>
        <w:ind w:left="420" w:hanging="360"/>
        <w:jc w:val="both"/>
        <w:rPr>
          <w:rFonts w:ascii="Cambria" w:hAnsi="Cambria" w:cs="Cambria"/>
          <w:sz w:val="22"/>
          <w:szCs w:val="22"/>
        </w:rPr>
      </w:pPr>
      <w:r w:rsidRPr="009F503C">
        <w:rPr>
          <w:rFonts w:ascii="Cambria" w:hAnsi="Cambria" w:cs="Cambria"/>
          <w:sz w:val="22"/>
          <w:szCs w:val="22"/>
        </w:rPr>
        <w:t>d) minden, határidőn belül, postai úton vagy személyesen benyújtott pályázatot befogad, minden</w:t>
      </w:r>
      <w:r>
        <w:rPr>
          <w:rFonts w:ascii="Cambria" w:hAnsi="Cambria" w:cs="Cambria"/>
          <w:sz w:val="22"/>
          <w:szCs w:val="22"/>
        </w:rPr>
        <w:t>,</w:t>
      </w:r>
      <w:r w:rsidRPr="009F503C">
        <w:rPr>
          <w:rFonts w:ascii="Cambria" w:hAnsi="Cambria" w:cs="Cambria"/>
          <w:sz w:val="22"/>
          <w:szCs w:val="22"/>
        </w:rPr>
        <w:t xml:space="preserve"> formailag megfelelő pályázatot érdemben elbírál, és döntését írásban indokolja;</w:t>
      </w:r>
    </w:p>
    <w:p w:rsidR="00BA0D1F" w:rsidRPr="009F503C" w:rsidRDefault="00BA0D1F" w:rsidP="002F03C8">
      <w:pPr>
        <w:ind w:left="420" w:hanging="360"/>
        <w:jc w:val="both"/>
        <w:rPr>
          <w:rFonts w:ascii="Cambria" w:hAnsi="Cambria" w:cs="Cambria"/>
          <w:sz w:val="22"/>
          <w:szCs w:val="22"/>
        </w:rPr>
      </w:pPr>
      <w:r w:rsidRPr="009F503C">
        <w:rPr>
          <w:rFonts w:ascii="Cambria" w:hAnsi="Cambria" w:cs="Cambria"/>
          <w:sz w:val="22"/>
          <w:szCs w:val="22"/>
        </w:rPr>
        <w:t>e) csak az önkormányzat területén lakóhellyel rendelkező pályázókat részesítheti támogatásban;</w:t>
      </w:r>
    </w:p>
    <w:p w:rsidR="00BA0D1F" w:rsidRPr="009F503C" w:rsidRDefault="00BA0D1F" w:rsidP="002F03C8">
      <w:pPr>
        <w:ind w:left="420" w:hanging="360"/>
        <w:jc w:val="both"/>
        <w:rPr>
          <w:rFonts w:ascii="Cambria" w:hAnsi="Cambria" w:cs="Cambria"/>
          <w:sz w:val="22"/>
          <w:szCs w:val="22"/>
        </w:rPr>
      </w:pPr>
      <w:r w:rsidRPr="009F503C">
        <w:rPr>
          <w:rFonts w:ascii="Cambria" w:hAnsi="Cambria" w:cs="Cambria"/>
          <w:sz w:val="22"/>
          <w:szCs w:val="22"/>
        </w:rPr>
        <w:t>f) 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rsidR="00BA0D1F" w:rsidRPr="009F503C" w:rsidRDefault="00BA0D1F" w:rsidP="00466842">
      <w:pPr>
        <w:pStyle w:val="BodyText"/>
        <w:spacing w:before="120"/>
        <w:rPr>
          <w:rFonts w:ascii="Cambria" w:hAnsi="Cambria" w:cs="Cambria"/>
          <w:sz w:val="22"/>
          <w:szCs w:val="22"/>
        </w:rPr>
      </w:pPr>
    </w:p>
    <w:p w:rsidR="00BA0D1F" w:rsidRPr="003E6A2E" w:rsidRDefault="00BA0D1F">
      <w:pPr>
        <w:jc w:val="both"/>
        <w:rPr>
          <w:rFonts w:ascii="Cambria" w:hAnsi="Cambria" w:cs="Cambria"/>
          <w:sz w:val="22"/>
          <w:szCs w:val="22"/>
        </w:rPr>
      </w:pPr>
      <w:r w:rsidRPr="003E6A2E">
        <w:rPr>
          <w:rFonts w:ascii="Cambria" w:hAnsi="Cambria" w:cs="Cambria"/>
          <w:sz w:val="22"/>
          <w:szCs w:val="22"/>
        </w:rPr>
        <w:t>A pályázó az elbíráló szerv döntése ellen fellebbezéssel nem élhet, a támogatói döntés ellen érdemben nincs helye jogorvoslatnak.</w:t>
      </w:r>
      <w:r w:rsidRPr="003E6A2E">
        <w:rPr>
          <w:rFonts w:ascii="Cambria" w:hAnsi="Cambria" w:cs="Cambria"/>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Pr>
          <w:rFonts w:ascii="Cambria" w:hAnsi="Cambria" w:cs="Cambria"/>
          <w:b/>
          <w:bCs/>
          <w:sz w:val="22"/>
          <w:szCs w:val="22"/>
        </w:rPr>
        <w:t>é</w:t>
      </w:r>
      <w:r w:rsidRPr="003E6A2E">
        <w:rPr>
          <w:rFonts w:ascii="Cambria" w:hAnsi="Cambria" w:cs="Cambria"/>
          <w:b/>
          <w:bCs/>
          <w:sz w:val="22"/>
          <w:szCs w:val="22"/>
        </w:rPr>
        <w:t>t követő 5 napon belül az önkormányzat jegyzőjének értesítenie kell a</w:t>
      </w:r>
      <w:r>
        <w:rPr>
          <w:rFonts w:ascii="Cambria" w:hAnsi="Cambria" w:cs="Cambria"/>
          <w:b/>
          <w:bCs/>
          <w:sz w:val="22"/>
          <w:szCs w:val="22"/>
        </w:rPr>
        <w:t>z</w:t>
      </w:r>
      <w:r w:rsidRPr="003E6A2E">
        <w:rPr>
          <w:rFonts w:ascii="Cambria" w:hAnsi="Cambria" w:cs="Cambria"/>
          <w:b/>
          <w:bCs/>
          <w:sz w:val="22"/>
          <w:szCs w:val="22"/>
        </w:rPr>
        <w:t xml:space="preserve"> </w:t>
      </w:r>
      <w:r>
        <w:rPr>
          <w:rFonts w:ascii="Cambria" w:hAnsi="Cambria" w:cs="Cambria"/>
          <w:b/>
          <w:bCs/>
          <w:sz w:val="22"/>
          <w:szCs w:val="22"/>
        </w:rPr>
        <w:t>NKTK</w:t>
      </w:r>
      <w:r w:rsidRPr="00DF5D5F">
        <w:rPr>
          <w:rFonts w:ascii="Cambria" w:hAnsi="Cambria" w:cs="Cambria"/>
          <w:b/>
          <w:bCs/>
          <w:sz w:val="22"/>
          <w:szCs w:val="22"/>
        </w:rPr>
        <w:t>-</w:t>
      </w:r>
      <w:r w:rsidRPr="003E6A2E">
        <w:rPr>
          <w:rFonts w:ascii="Cambria" w:hAnsi="Cambria" w:cs="Cambria"/>
          <w:b/>
          <w:bCs/>
          <w:sz w:val="22"/>
          <w:szCs w:val="22"/>
        </w:rPr>
        <w:t>t.</w:t>
      </w:r>
    </w:p>
    <w:p w:rsidR="00BA0D1F" w:rsidRPr="00710DE4" w:rsidRDefault="00BA0D1F">
      <w:pPr>
        <w:jc w:val="both"/>
        <w:rPr>
          <w:rFonts w:ascii="Cambria" w:hAnsi="Cambria" w:cs="Cambria"/>
          <w:sz w:val="22"/>
          <w:szCs w:val="22"/>
        </w:rPr>
      </w:pPr>
    </w:p>
    <w:p w:rsidR="00BA0D1F" w:rsidRPr="00710DE4" w:rsidRDefault="00BA0D1F" w:rsidP="00D73A2E">
      <w:pPr>
        <w:tabs>
          <w:tab w:val="num" w:pos="0"/>
        </w:tabs>
        <w:jc w:val="both"/>
        <w:rPr>
          <w:rFonts w:ascii="Cambria" w:hAnsi="Cambria" w:cs="Cambria"/>
          <w:snapToGrid w:val="0"/>
          <w:sz w:val="22"/>
          <w:szCs w:val="22"/>
        </w:rPr>
      </w:pPr>
      <w:r w:rsidRPr="00710DE4">
        <w:rPr>
          <w:rFonts w:ascii="Cambria" w:hAnsi="Cambria" w:cs="Cambria"/>
          <w:sz w:val="22"/>
          <w:szCs w:val="22"/>
        </w:rPr>
        <w:t xml:space="preserve">A megítélt ösztöndíjat </w:t>
      </w:r>
      <w:r w:rsidRPr="00710DE4">
        <w:rPr>
          <w:rFonts w:ascii="Cambria" w:hAnsi="Cambria" w:cs="Cambria"/>
          <w:snapToGrid w:val="0"/>
          <w:sz w:val="22"/>
          <w:szCs w:val="22"/>
        </w:rPr>
        <w:t xml:space="preserve">az önkormányzat </w:t>
      </w:r>
      <w:r>
        <w:rPr>
          <w:rFonts w:ascii="Cambria" w:hAnsi="Cambria" w:cs="Cambria"/>
          <w:snapToGrid w:val="0"/>
          <w:sz w:val="22"/>
          <w:szCs w:val="22"/>
        </w:rPr>
        <w:t>megszüntetheti</w:t>
      </w:r>
      <w:r w:rsidRPr="00710DE4">
        <w:rPr>
          <w:rFonts w:ascii="Cambria" w:hAnsi="Cambria" w:cs="Cambria"/>
          <w:snapToGrid w:val="0"/>
          <w:sz w:val="22"/>
          <w:szCs w:val="22"/>
        </w:rPr>
        <w:t xml:space="preserve"> abban az esetben, ha az ösztöndíjas elköltözik a települési önkormányzat területéről. A települési önkormányzat ebben az esetben határozatban rendelkezik a támogatás </w:t>
      </w:r>
      <w:r>
        <w:rPr>
          <w:rFonts w:ascii="Cambria" w:hAnsi="Cambria" w:cs="Cambria"/>
          <w:snapToGrid w:val="0"/>
          <w:sz w:val="22"/>
          <w:szCs w:val="22"/>
        </w:rPr>
        <w:t>megszüntetéséről</w:t>
      </w:r>
      <w:r w:rsidRPr="00710DE4">
        <w:rPr>
          <w:rFonts w:ascii="Cambria" w:hAnsi="Cambria" w:cs="Cambria"/>
          <w:snapToGrid w:val="0"/>
          <w:sz w:val="22"/>
          <w:szCs w:val="22"/>
        </w:rPr>
        <w:t xml:space="preserve">. A határozat csak a meghozatalát követő </w:t>
      </w:r>
      <w:r>
        <w:rPr>
          <w:rFonts w:ascii="Cambria" w:hAnsi="Cambria" w:cs="Cambria"/>
          <w:snapToGrid w:val="0"/>
          <w:sz w:val="22"/>
          <w:szCs w:val="22"/>
        </w:rPr>
        <w:t xml:space="preserve">tanulmányi </w:t>
      </w:r>
      <w:r w:rsidRPr="00710DE4">
        <w:rPr>
          <w:rFonts w:ascii="Cambria" w:hAnsi="Cambria" w:cs="Cambria"/>
          <w:snapToGrid w:val="0"/>
          <w:sz w:val="22"/>
          <w:szCs w:val="22"/>
        </w:rPr>
        <w:t>félévtől ható hatállyal hozható meg.</w:t>
      </w:r>
    </w:p>
    <w:p w:rsidR="00BA0D1F" w:rsidRDefault="00BA0D1F">
      <w:pPr>
        <w:jc w:val="both"/>
        <w:rPr>
          <w:rFonts w:ascii="Cambria" w:hAnsi="Cambria" w:cs="Cambria"/>
          <w:sz w:val="22"/>
          <w:szCs w:val="22"/>
        </w:rPr>
      </w:pPr>
    </w:p>
    <w:p w:rsidR="00BA0D1F" w:rsidRPr="00710DE4" w:rsidRDefault="00BA0D1F">
      <w:pPr>
        <w:jc w:val="both"/>
        <w:rPr>
          <w:rFonts w:ascii="Cambria" w:hAnsi="Cambria" w:cs="Cambria"/>
          <w:sz w:val="22"/>
          <w:szCs w:val="22"/>
        </w:rPr>
      </w:pPr>
    </w:p>
    <w:p w:rsidR="00BA0D1F" w:rsidRPr="00710DE4" w:rsidRDefault="00BA0D1F">
      <w:pPr>
        <w:jc w:val="both"/>
        <w:rPr>
          <w:rFonts w:ascii="Cambria" w:hAnsi="Cambria" w:cs="Cambria"/>
          <w:b/>
          <w:bCs/>
          <w:sz w:val="22"/>
          <w:szCs w:val="22"/>
        </w:rPr>
      </w:pPr>
      <w:r w:rsidRPr="00710DE4">
        <w:rPr>
          <w:rFonts w:ascii="Cambria" w:hAnsi="Cambria" w:cs="Cambria"/>
          <w:b/>
          <w:bCs/>
          <w:sz w:val="22"/>
          <w:szCs w:val="22"/>
        </w:rPr>
        <w:t>6. Értesítés a pályázati döntésről</w:t>
      </w:r>
    </w:p>
    <w:p w:rsidR="00BA0D1F" w:rsidRPr="00710DE4" w:rsidRDefault="00BA0D1F">
      <w:pPr>
        <w:jc w:val="both"/>
        <w:rPr>
          <w:rFonts w:ascii="Cambria" w:hAnsi="Cambria" w:cs="Cambria"/>
          <w:b/>
          <w:bCs/>
          <w:sz w:val="22"/>
          <w:szCs w:val="22"/>
        </w:rPr>
      </w:pPr>
    </w:p>
    <w:p w:rsidR="00BA0D1F" w:rsidRPr="00710DE4" w:rsidRDefault="00BA0D1F">
      <w:pPr>
        <w:jc w:val="both"/>
        <w:rPr>
          <w:rFonts w:ascii="Cambria" w:hAnsi="Cambria" w:cs="Cambria"/>
          <w:sz w:val="22"/>
          <w:szCs w:val="22"/>
        </w:rPr>
      </w:pPr>
      <w:r w:rsidRPr="00710DE4">
        <w:rPr>
          <w:rFonts w:ascii="Cambria" w:hAnsi="Cambria" w:cs="Cambria"/>
          <w:sz w:val="22"/>
          <w:szCs w:val="22"/>
        </w:rPr>
        <w:t>A települési önkormányzat a meghozott döntéséről és annak indokáról 202</w:t>
      </w:r>
      <w:r>
        <w:rPr>
          <w:rFonts w:ascii="Cambria" w:hAnsi="Cambria" w:cs="Cambria"/>
          <w:sz w:val="22"/>
          <w:szCs w:val="22"/>
        </w:rPr>
        <w:t>3</w:t>
      </w:r>
      <w:r w:rsidRPr="00710DE4">
        <w:rPr>
          <w:rFonts w:ascii="Cambria" w:hAnsi="Cambria" w:cs="Cambria"/>
          <w:sz w:val="22"/>
          <w:szCs w:val="22"/>
        </w:rPr>
        <w:t>. december 6</w:t>
      </w:r>
      <w:r>
        <w:rPr>
          <w:rFonts w:ascii="Cambria" w:hAnsi="Cambria" w:cs="Cambria"/>
          <w:sz w:val="22"/>
          <w:szCs w:val="22"/>
        </w:rPr>
        <w:t>. napjá</w:t>
      </w:r>
      <w:r w:rsidRPr="00710DE4">
        <w:rPr>
          <w:rFonts w:ascii="Cambria" w:hAnsi="Cambria" w:cs="Cambria"/>
          <w:sz w:val="22"/>
          <w:szCs w:val="22"/>
        </w:rPr>
        <w:t>ig az EPER-Bursa rendszeren keresztül elektronikusan vagy postai úton küldött levélben értesíti a pályázókat.</w:t>
      </w:r>
    </w:p>
    <w:p w:rsidR="00BA0D1F" w:rsidRPr="00710DE4" w:rsidRDefault="00BA0D1F">
      <w:pPr>
        <w:jc w:val="both"/>
        <w:rPr>
          <w:rFonts w:ascii="Cambria" w:hAnsi="Cambria" w:cs="Cambria"/>
          <w:sz w:val="22"/>
          <w:szCs w:val="22"/>
        </w:rPr>
      </w:pPr>
    </w:p>
    <w:p w:rsidR="00BA0D1F" w:rsidRPr="00710DE4" w:rsidRDefault="00BA0D1F" w:rsidP="00C075F8">
      <w:pPr>
        <w:jc w:val="both"/>
        <w:rPr>
          <w:rFonts w:ascii="Cambria" w:hAnsi="Cambria" w:cs="Cambria"/>
          <w:sz w:val="22"/>
          <w:szCs w:val="22"/>
        </w:rPr>
      </w:pPr>
      <w:r w:rsidRPr="00710DE4">
        <w:rPr>
          <w:rFonts w:ascii="Cambria" w:hAnsi="Cambria" w:cs="Cambria"/>
          <w:sz w:val="22"/>
          <w:szCs w:val="22"/>
        </w:rPr>
        <w:t>A</w:t>
      </w:r>
      <w:r>
        <w:rPr>
          <w:rFonts w:ascii="Cambria" w:hAnsi="Cambria" w:cs="Cambria"/>
          <w:sz w:val="22"/>
          <w:szCs w:val="22"/>
        </w:rPr>
        <w:t>z</w:t>
      </w:r>
      <w:r w:rsidRPr="00710DE4">
        <w:rPr>
          <w:rFonts w:ascii="Cambria" w:hAnsi="Cambria" w:cs="Cambria"/>
          <w:sz w:val="22"/>
          <w:szCs w:val="22"/>
        </w:rPr>
        <w:t xml:space="preserve"> </w:t>
      </w:r>
      <w:r>
        <w:rPr>
          <w:rFonts w:ascii="Cambria" w:hAnsi="Cambria" w:cs="Cambria"/>
          <w:sz w:val="22"/>
          <w:szCs w:val="22"/>
        </w:rPr>
        <w:t>NKTK</w:t>
      </w:r>
      <w:r w:rsidRPr="00710DE4">
        <w:rPr>
          <w:rFonts w:ascii="Cambria" w:hAnsi="Cambria" w:cs="Cambria"/>
          <w:sz w:val="22"/>
          <w:szCs w:val="22"/>
        </w:rPr>
        <w:t xml:space="preserve"> az önkormányzati döntési listák érkeztetését követően 202</w:t>
      </w:r>
      <w:r>
        <w:rPr>
          <w:rFonts w:ascii="Cambria" w:hAnsi="Cambria" w:cs="Cambria"/>
          <w:sz w:val="22"/>
          <w:szCs w:val="22"/>
        </w:rPr>
        <w:t>4</w:t>
      </w:r>
      <w:r w:rsidRPr="00710DE4">
        <w:rPr>
          <w:rFonts w:ascii="Cambria" w:hAnsi="Cambria" w:cs="Cambria"/>
          <w:sz w:val="22"/>
          <w:szCs w:val="22"/>
        </w:rPr>
        <w:t>. január 17</w:t>
      </w:r>
      <w:r>
        <w:rPr>
          <w:rFonts w:ascii="Cambria" w:hAnsi="Cambria" w:cs="Cambria"/>
          <w:sz w:val="22"/>
          <w:szCs w:val="22"/>
        </w:rPr>
        <w:t>. napjá</w:t>
      </w:r>
      <w:r w:rsidRPr="00710DE4">
        <w:rPr>
          <w:rFonts w:ascii="Cambria" w:hAnsi="Cambria" w:cs="Cambria"/>
          <w:sz w:val="22"/>
          <w:szCs w:val="22"/>
        </w:rPr>
        <w:t>ig értesíti a települési önkormányzatok által nem támogatott pályázókat az önkormányzati döntésről az EPER-Bursa rendszeren keresztül.</w:t>
      </w:r>
    </w:p>
    <w:p w:rsidR="00BA0D1F" w:rsidRPr="00710DE4" w:rsidRDefault="00BA0D1F">
      <w:pPr>
        <w:jc w:val="both"/>
        <w:rPr>
          <w:rFonts w:ascii="Cambria" w:hAnsi="Cambria" w:cs="Cambria"/>
          <w:sz w:val="22"/>
          <w:szCs w:val="22"/>
        </w:rPr>
      </w:pPr>
    </w:p>
    <w:p w:rsidR="00BA0D1F" w:rsidRPr="00710DE4" w:rsidRDefault="00BA0D1F">
      <w:pPr>
        <w:jc w:val="both"/>
        <w:rPr>
          <w:rFonts w:ascii="Cambria" w:hAnsi="Cambria" w:cs="Cambria"/>
          <w:sz w:val="22"/>
          <w:szCs w:val="22"/>
        </w:rPr>
      </w:pPr>
      <w:r w:rsidRPr="00710DE4">
        <w:rPr>
          <w:rFonts w:ascii="Cambria" w:hAnsi="Cambria" w:cs="Cambria"/>
          <w:sz w:val="22"/>
          <w:szCs w:val="22"/>
        </w:rPr>
        <w:t>A</w:t>
      </w:r>
      <w:r>
        <w:rPr>
          <w:rFonts w:ascii="Cambria" w:hAnsi="Cambria" w:cs="Cambria"/>
          <w:sz w:val="22"/>
          <w:szCs w:val="22"/>
        </w:rPr>
        <w:t>z</w:t>
      </w:r>
      <w:r w:rsidRPr="00710DE4">
        <w:rPr>
          <w:rFonts w:ascii="Cambria" w:hAnsi="Cambria" w:cs="Cambria"/>
          <w:sz w:val="22"/>
          <w:szCs w:val="22"/>
        </w:rPr>
        <w:t xml:space="preserve"> </w:t>
      </w:r>
      <w:r>
        <w:rPr>
          <w:rFonts w:ascii="Cambria" w:hAnsi="Cambria" w:cs="Cambria"/>
          <w:sz w:val="22"/>
          <w:szCs w:val="22"/>
        </w:rPr>
        <w:t>NKTK</w:t>
      </w:r>
      <w:r w:rsidRPr="00710DE4">
        <w:rPr>
          <w:rFonts w:ascii="Cambria" w:hAnsi="Cambria" w:cs="Cambria"/>
          <w:sz w:val="22"/>
          <w:szCs w:val="22"/>
        </w:rPr>
        <w:t xml:space="preserve"> az elbírálás ellenőrzését és az intézményi ösztöndíjrészek megállapítását követően 202</w:t>
      </w:r>
      <w:r>
        <w:rPr>
          <w:rFonts w:ascii="Cambria" w:hAnsi="Cambria" w:cs="Cambria"/>
          <w:sz w:val="22"/>
          <w:szCs w:val="22"/>
        </w:rPr>
        <w:t>4</w:t>
      </w:r>
      <w:r w:rsidRPr="00710DE4">
        <w:rPr>
          <w:rFonts w:ascii="Cambria" w:hAnsi="Cambria" w:cs="Cambria"/>
          <w:sz w:val="22"/>
          <w:szCs w:val="22"/>
        </w:rPr>
        <w:t xml:space="preserve">. március </w:t>
      </w:r>
      <w:r>
        <w:rPr>
          <w:rFonts w:ascii="Cambria" w:hAnsi="Cambria" w:cs="Cambria"/>
          <w:sz w:val="22"/>
          <w:szCs w:val="22"/>
        </w:rPr>
        <w:t>12. napjá</w:t>
      </w:r>
      <w:r w:rsidRPr="00710DE4">
        <w:rPr>
          <w:rFonts w:ascii="Cambria" w:hAnsi="Cambria" w:cs="Cambria"/>
          <w:sz w:val="22"/>
          <w:szCs w:val="22"/>
        </w:rPr>
        <w:t>ig az EPER-Bursa rendszeren keresztül értesíti a települési önkormányzat által támogatásban részesített pályázókat a Bursa Hungarica ösztöndíj teljes összegéről és az ösztöndíj-folyósítás módjáról.</w:t>
      </w:r>
    </w:p>
    <w:p w:rsidR="00BA0D1F" w:rsidRPr="00710DE4" w:rsidRDefault="00BA0D1F" w:rsidP="000B0E02">
      <w:pPr>
        <w:jc w:val="both"/>
        <w:rPr>
          <w:rFonts w:ascii="Cambria" w:hAnsi="Cambria" w:cs="Cambria"/>
          <w:sz w:val="22"/>
          <w:szCs w:val="22"/>
        </w:rPr>
      </w:pPr>
    </w:p>
    <w:p w:rsidR="00BA0D1F" w:rsidRPr="00710DE4" w:rsidRDefault="00BA0D1F" w:rsidP="000B0E02">
      <w:pPr>
        <w:jc w:val="both"/>
        <w:rPr>
          <w:rFonts w:ascii="Cambria" w:hAnsi="Cambria" w:cs="Cambria"/>
          <w:sz w:val="22"/>
          <w:szCs w:val="22"/>
        </w:rPr>
      </w:pPr>
    </w:p>
    <w:p w:rsidR="00BA0D1F" w:rsidRPr="00710DE4" w:rsidRDefault="00BA0D1F" w:rsidP="006C7045">
      <w:pPr>
        <w:jc w:val="both"/>
        <w:rPr>
          <w:rFonts w:ascii="Cambria" w:hAnsi="Cambria" w:cs="Cambria"/>
          <w:b/>
          <w:bCs/>
          <w:sz w:val="22"/>
          <w:szCs w:val="22"/>
        </w:rPr>
      </w:pPr>
      <w:r w:rsidRPr="00710DE4">
        <w:rPr>
          <w:rFonts w:ascii="Cambria" w:hAnsi="Cambria" w:cs="Cambria"/>
          <w:b/>
          <w:bCs/>
          <w:sz w:val="22"/>
          <w:szCs w:val="22"/>
        </w:rPr>
        <w:t>7. Az ösztöndíj folyósításának feltételei</w:t>
      </w:r>
    </w:p>
    <w:p w:rsidR="00BA0D1F" w:rsidRPr="00710DE4" w:rsidRDefault="00BA0D1F" w:rsidP="006C7045">
      <w:pPr>
        <w:jc w:val="both"/>
        <w:rPr>
          <w:rFonts w:ascii="Cambria" w:hAnsi="Cambria" w:cs="Cambria"/>
          <w:b/>
          <w:bCs/>
          <w:sz w:val="22"/>
          <w:szCs w:val="22"/>
        </w:rPr>
      </w:pPr>
    </w:p>
    <w:p w:rsidR="00BA0D1F" w:rsidRPr="003057B8" w:rsidRDefault="00BA0D1F" w:rsidP="00995F20">
      <w:pPr>
        <w:jc w:val="both"/>
        <w:rPr>
          <w:rFonts w:ascii="Cambria" w:hAnsi="Cambria" w:cs="Cambria"/>
          <w:sz w:val="22"/>
          <w:szCs w:val="22"/>
        </w:rPr>
      </w:pPr>
      <w:r w:rsidRPr="003057B8">
        <w:rPr>
          <w:rFonts w:ascii="Cambria" w:hAnsi="Cambria" w:cs="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Pr>
          <w:rFonts w:ascii="Cambria" w:hAnsi="Cambria" w:cs="Cambria"/>
          <w:sz w:val="22"/>
          <w:szCs w:val="22"/>
        </w:rPr>
        <w:t>K</w:t>
      </w:r>
      <w:r w:rsidRPr="003057B8">
        <w:rPr>
          <w:rFonts w:ascii="Cambria" w:hAnsi="Cambria" w:cs="Cambria"/>
          <w:sz w:val="22"/>
          <w:szCs w:val="22"/>
        </w:rPr>
        <w:t>orm</w:t>
      </w:r>
      <w:r>
        <w:rPr>
          <w:rFonts w:ascii="Cambria" w:hAnsi="Cambria" w:cs="Cambria"/>
          <w:sz w:val="22"/>
          <w:szCs w:val="22"/>
        </w:rPr>
        <w:t xml:space="preserve">. </w:t>
      </w:r>
      <w:r w:rsidRPr="003057B8">
        <w:rPr>
          <w:rFonts w:ascii="Cambria" w:hAnsi="Cambria" w:cs="Cambria"/>
          <w:sz w:val="22"/>
          <w:szCs w:val="22"/>
        </w:rPr>
        <w:t xml:space="preserve">rendelet hatálya – amennyiben jogszabály másként nem rendelkezik – 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rsidR="00BA0D1F" w:rsidRPr="003057B8" w:rsidRDefault="00BA0D1F" w:rsidP="00BC04A5">
      <w:pPr>
        <w:jc w:val="both"/>
        <w:rPr>
          <w:rFonts w:ascii="Cambria" w:hAnsi="Cambria" w:cs="Cambria"/>
          <w:sz w:val="22"/>
          <w:szCs w:val="22"/>
        </w:rPr>
      </w:pPr>
    </w:p>
    <w:p w:rsidR="00BA0D1F" w:rsidRPr="00710DE4" w:rsidRDefault="00BA0D1F" w:rsidP="004329EB">
      <w:pPr>
        <w:jc w:val="both"/>
        <w:rPr>
          <w:rFonts w:ascii="Cambria" w:hAnsi="Cambria" w:cs="Cambria"/>
          <w:sz w:val="22"/>
          <w:szCs w:val="22"/>
        </w:rPr>
      </w:pPr>
      <w:r w:rsidRPr="00710DE4">
        <w:rPr>
          <w:rFonts w:ascii="Cambria" w:hAnsi="Cambria" w:cs="Cambria"/>
          <w:sz w:val="22"/>
          <w:szCs w:val="22"/>
        </w:rPr>
        <w:t xml:space="preserve">Az ösztöndíj csak azokban a hónapokban kerül folyósításra, amelyekben a pályázó beiratkozott, aktív hallgatója a felsőoktatási intézménynek. </w:t>
      </w:r>
    </w:p>
    <w:p w:rsidR="00BA0D1F" w:rsidRPr="00710DE4" w:rsidRDefault="00BA0D1F" w:rsidP="00BC04A5">
      <w:pPr>
        <w:jc w:val="both"/>
        <w:rPr>
          <w:rFonts w:ascii="Cambria" w:hAnsi="Cambria" w:cs="Cambria"/>
          <w:sz w:val="22"/>
          <w:szCs w:val="22"/>
        </w:rPr>
      </w:pPr>
    </w:p>
    <w:p w:rsidR="00BA0D1F" w:rsidRPr="00710DE4" w:rsidRDefault="00BA0D1F" w:rsidP="006C7045">
      <w:pPr>
        <w:jc w:val="both"/>
        <w:rPr>
          <w:rFonts w:ascii="Cambria" w:hAnsi="Cambria" w:cs="Cambria"/>
          <w:sz w:val="22"/>
          <w:szCs w:val="22"/>
        </w:rPr>
      </w:pPr>
      <w:r w:rsidRPr="00710DE4">
        <w:rPr>
          <w:rFonts w:ascii="Cambria" w:hAnsi="Cambria" w:cs="Cambria"/>
          <w:sz w:val="22"/>
          <w:szCs w:val="22"/>
        </w:rPr>
        <w:t>Az ösztöndíj-folyósítás feltétele, hogy a támogatott pályázó hallgatói jogviszonya a 202</w:t>
      </w:r>
      <w:r>
        <w:rPr>
          <w:rFonts w:ascii="Cambria" w:hAnsi="Cambria" w:cs="Cambria"/>
          <w:sz w:val="22"/>
          <w:szCs w:val="22"/>
        </w:rPr>
        <w:t>3</w:t>
      </w:r>
      <w:r w:rsidRPr="00710DE4">
        <w:rPr>
          <w:rFonts w:ascii="Cambria" w:hAnsi="Cambria" w:cs="Cambria"/>
          <w:sz w:val="22"/>
          <w:szCs w:val="22"/>
        </w:rPr>
        <w:t>/202</w:t>
      </w:r>
      <w:r>
        <w:rPr>
          <w:rFonts w:ascii="Cambria" w:hAnsi="Cambria" w:cs="Cambria"/>
          <w:sz w:val="22"/>
          <w:szCs w:val="22"/>
        </w:rPr>
        <w:t>4</w:t>
      </w:r>
      <w:r w:rsidRPr="00710DE4">
        <w:rPr>
          <w:rFonts w:ascii="Cambria" w:hAnsi="Cambria" w:cs="Cambria"/>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p>
    <w:p w:rsidR="00BA0D1F" w:rsidRDefault="00BA0D1F" w:rsidP="006C7045">
      <w:pPr>
        <w:jc w:val="both"/>
        <w:rPr>
          <w:rFonts w:ascii="Cambria" w:hAnsi="Cambria" w:cs="Cambria"/>
          <w:sz w:val="22"/>
          <w:szCs w:val="22"/>
        </w:rPr>
      </w:pPr>
    </w:p>
    <w:p w:rsidR="00BA0D1F" w:rsidRPr="00710DE4" w:rsidRDefault="00BA0D1F" w:rsidP="006C7045">
      <w:pPr>
        <w:jc w:val="both"/>
        <w:rPr>
          <w:rFonts w:ascii="Cambria" w:hAnsi="Cambria" w:cs="Cambria"/>
          <w:sz w:val="22"/>
          <w:szCs w:val="22"/>
        </w:rPr>
      </w:pPr>
    </w:p>
    <w:p w:rsidR="00BA0D1F" w:rsidRPr="00710DE4" w:rsidRDefault="00BA0D1F" w:rsidP="004142A2">
      <w:pPr>
        <w:jc w:val="both"/>
        <w:rPr>
          <w:rFonts w:ascii="Cambria" w:hAnsi="Cambria" w:cs="Cambria"/>
          <w:b/>
          <w:bCs/>
          <w:sz w:val="22"/>
          <w:szCs w:val="22"/>
        </w:rPr>
      </w:pPr>
      <w:r w:rsidRPr="00710DE4">
        <w:rPr>
          <w:rFonts w:ascii="Cambria" w:hAnsi="Cambria" w:cs="Cambria"/>
          <w:b/>
          <w:bCs/>
          <w:sz w:val="22"/>
          <w:szCs w:val="22"/>
        </w:rPr>
        <w:t>8. Az ösztöndíj folyósítása</w:t>
      </w:r>
    </w:p>
    <w:p w:rsidR="00BA0D1F" w:rsidRPr="00710DE4" w:rsidRDefault="00BA0D1F" w:rsidP="004142A2">
      <w:pPr>
        <w:jc w:val="both"/>
        <w:rPr>
          <w:rFonts w:ascii="Cambria" w:hAnsi="Cambria" w:cs="Cambria"/>
          <w:b/>
          <w:bCs/>
          <w:sz w:val="22"/>
          <w:szCs w:val="22"/>
        </w:rPr>
      </w:pPr>
    </w:p>
    <w:p w:rsidR="00BA0D1F" w:rsidRPr="00EA066D" w:rsidRDefault="00BA0D1F" w:rsidP="00EA066D">
      <w:pPr>
        <w:jc w:val="both"/>
        <w:rPr>
          <w:rFonts w:ascii="Cambria" w:hAnsi="Cambria" w:cs="Cambria"/>
          <w:sz w:val="22"/>
          <w:szCs w:val="22"/>
          <w:u w:val="single"/>
        </w:rPr>
      </w:pPr>
      <w:r w:rsidRPr="00710DE4">
        <w:rPr>
          <w:rFonts w:ascii="Cambria" w:hAnsi="Cambria" w:cs="Cambria"/>
          <w:sz w:val="22"/>
          <w:szCs w:val="22"/>
        </w:rPr>
        <w:t>Az ösztöndíj</w:t>
      </w:r>
      <w:r>
        <w:rPr>
          <w:rFonts w:ascii="Cambria" w:hAnsi="Cambria" w:cs="Cambria"/>
          <w:sz w:val="22"/>
          <w:szCs w:val="22"/>
        </w:rPr>
        <w:t>as jogviszony</w:t>
      </w:r>
      <w:r w:rsidRPr="00710DE4">
        <w:rPr>
          <w:rFonts w:ascii="Cambria" w:hAnsi="Cambria" w:cs="Cambria"/>
          <w:sz w:val="22"/>
          <w:szCs w:val="22"/>
        </w:rPr>
        <w:t xml:space="preserve"> időtartama</w:t>
      </w:r>
      <w:r>
        <w:rPr>
          <w:rFonts w:ascii="Cambria" w:hAnsi="Cambria" w:cs="Cambria"/>
          <w:sz w:val="22"/>
          <w:szCs w:val="22"/>
        </w:rPr>
        <w:t>:</w:t>
      </w:r>
      <w:r w:rsidRPr="00710DE4">
        <w:rPr>
          <w:rFonts w:ascii="Cambria" w:hAnsi="Cambria" w:cs="Cambria"/>
          <w:sz w:val="22"/>
          <w:szCs w:val="22"/>
        </w:rPr>
        <w:t xml:space="preserve"> </w:t>
      </w:r>
      <w:r w:rsidRPr="00EA066D">
        <w:rPr>
          <w:rFonts w:ascii="Cambria" w:hAnsi="Cambria" w:cs="Cambria"/>
          <w:sz w:val="22"/>
          <w:szCs w:val="22"/>
        </w:rPr>
        <w:t>10 hónap, azaz két egymást követő tanulmányi félévben félévenként max. 5 hónap (a továbbiakban Bursa tanulmányi félév), a 2023/2024. tanév második féléve és a 2024/2025. tanév első féléve</w:t>
      </w:r>
      <w:r>
        <w:rPr>
          <w:rFonts w:ascii="Cambria" w:hAnsi="Cambria" w:cs="Cambria"/>
          <w:sz w:val="22"/>
          <w:szCs w:val="22"/>
        </w:rPr>
        <w:t>.</w:t>
      </w:r>
    </w:p>
    <w:p w:rsidR="00BA0D1F" w:rsidRPr="00710DE4" w:rsidRDefault="00BA0D1F" w:rsidP="004142A2">
      <w:pPr>
        <w:jc w:val="both"/>
        <w:rPr>
          <w:rFonts w:ascii="Cambria" w:hAnsi="Cambria" w:cs="Cambria"/>
          <w:sz w:val="22"/>
          <w:szCs w:val="22"/>
        </w:rPr>
      </w:pPr>
    </w:p>
    <w:p w:rsidR="00BA0D1F" w:rsidRPr="00710DE4" w:rsidRDefault="00BA0D1F" w:rsidP="004142A2">
      <w:pPr>
        <w:jc w:val="both"/>
        <w:rPr>
          <w:rFonts w:ascii="Cambria" w:hAnsi="Cambria" w:cs="Cambria"/>
          <w:sz w:val="22"/>
          <w:szCs w:val="22"/>
        </w:rPr>
      </w:pPr>
      <w:r w:rsidRPr="00710DE4">
        <w:rPr>
          <w:rFonts w:ascii="Cambria" w:hAnsi="Cambria" w:cs="Cambria"/>
          <w:sz w:val="22"/>
          <w:szCs w:val="22"/>
        </w:rPr>
        <w:t xml:space="preserve">Az önkormányzatok egy </w:t>
      </w:r>
      <w:r>
        <w:rPr>
          <w:rFonts w:ascii="Cambria" w:hAnsi="Cambria" w:cs="Cambria"/>
          <w:sz w:val="22"/>
          <w:szCs w:val="22"/>
        </w:rPr>
        <w:t xml:space="preserve">Bursa </w:t>
      </w:r>
      <w:r w:rsidRPr="00710DE4">
        <w:rPr>
          <w:rFonts w:ascii="Cambria" w:hAnsi="Cambria" w:cs="Cambria"/>
          <w:sz w:val="22"/>
          <w:szCs w:val="22"/>
        </w:rPr>
        <w:t>tanulmányi félévre egy összegben utalják át a</w:t>
      </w:r>
      <w:r>
        <w:rPr>
          <w:rFonts w:ascii="Cambria" w:hAnsi="Cambria" w:cs="Cambria"/>
          <w:sz w:val="22"/>
          <w:szCs w:val="22"/>
        </w:rPr>
        <w:t>z</w:t>
      </w:r>
      <w:r w:rsidRPr="00710DE4">
        <w:rPr>
          <w:rFonts w:ascii="Cambria" w:hAnsi="Cambria" w:cs="Cambria"/>
          <w:sz w:val="22"/>
          <w:szCs w:val="22"/>
        </w:rPr>
        <w:t xml:space="preserve"> </w:t>
      </w:r>
      <w:r>
        <w:rPr>
          <w:rFonts w:ascii="Cambria" w:hAnsi="Cambria" w:cs="Cambria"/>
          <w:sz w:val="22"/>
          <w:szCs w:val="22"/>
        </w:rPr>
        <w:t>NKTK</w:t>
      </w:r>
      <w:r w:rsidRPr="00710DE4">
        <w:rPr>
          <w:rFonts w:ascii="Cambria" w:hAnsi="Cambria" w:cs="Cambria"/>
          <w:sz w:val="22"/>
          <w:szCs w:val="22"/>
        </w:rPr>
        <w:t xml:space="preserve"> Bursa Hungarica számlájára a támogatott hallgatók öthavi önkormányzati támogatási összegét. A</w:t>
      </w:r>
      <w:r>
        <w:rPr>
          <w:rFonts w:ascii="Cambria" w:hAnsi="Cambria" w:cs="Cambria"/>
          <w:sz w:val="22"/>
          <w:szCs w:val="22"/>
        </w:rPr>
        <w:t>z</w:t>
      </w:r>
      <w:r w:rsidRPr="00710DE4">
        <w:rPr>
          <w:rFonts w:ascii="Cambria" w:hAnsi="Cambria" w:cs="Cambria"/>
          <w:sz w:val="22"/>
          <w:szCs w:val="22"/>
        </w:rPr>
        <w:t xml:space="preserve"> </w:t>
      </w:r>
      <w:r>
        <w:rPr>
          <w:rFonts w:ascii="Cambria" w:hAnsi="Cambria" w:cs="Cambria"/>
          <w:sz w:val="22"/>
          <w:szCs w:val="22"/>
        </w:rPr>
        <w:t>NKTK</w:t>
      </w:r>
      <w:r w:rsidRPr="00710DE4">
        <w:rPr>
          <w:rFonts w:ascii="Cambria" w:hAnsi="Cambria" w:cs="Cambria"/>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Pr>
          <w:rFonts w:ascii="Cambria" w:hAnsi="Cambria" w:cs="Cambria"/>
          <w:sz w:val="22"/>
          <w:szCs w:val="22"/>
        </w:rPr>
        <w:t>z</w:t>
      </w:r>
      <w:r w:rsidRPr="00710DE4">
        <w:rPr>
          <w:rFonts w:ascii="Cambria" w:hAnsi="Cambria" w:cs="Cambria"/>
          <w:sz w:val="22"/>
          <w:szCs w:val="22"/>
        </w:rPr>
        <w:t xml:space="preserve"> </w:t>
      </w:r>
      <w:r>
        <w:rPr>
          <w:rFonts w:ascii="Cambria" w:hAnsi="Cambria" w:cs="Cambria"/>
          <w:sz w:val="22"/>
          <w:szCs w:val="22"/>
        </w:rPr>
        <w:t>NKTK</w:t>
      </w:r>
      <w:r w:rsidRPr="00710DE4">
        <w:rPr>
          <w:rFonts w:ascii="Cambria" w:hAnsi="Cambria" w:cs="Cambria"/>
          <w:sz w:val="22"/>
          <w:szCs w:val="22"/>
        </w:rPr>
        <w:t xml:space="preserve"> számlájára.</w:t>
      </w:r>
    </w:p>
    <w:p w:rsidR="00BA0D1F" w:rsidRPr="00710DE4" w:rsidRDefault="00BA0D1F" w:rsidP="004142A2">
      <w:pPr>
        <w:jc w:val="both"/>
        <w:rPr>
          <w:rFonts w:ascii="Cambria" w:hAnsi="Cambria" w:cs="Cambria"/>
          <w:sz w:val="22"/>
          <w:szCs w:val="22"/>
        </w:rPr>
      </w:pPr>
    </w:p>
    <w:p w:rsidR="00BA0D1F" w:rsidRPr="003057B8" w:rsidRDefault="00BA0D1F" w:rsidP="00E0210C">
      <w:pPr>
        <w:jc w:val="both"/>
        <w:rPr>
          <w:rFonts w:ascii="Cambria" w:hAnsi="Cambria" w:cs="Cambria"/>
          <w:sz w:val="22"/>
          <w:szCs w:val="22"/>
        </w:rPr>
      </w:pPr>
      <w:r w:rsidRPr="003057B8">
        <w:rPr>
          <w:rFonts w:ascii="Cambria" w:hAnsi="Cambria" w:cs="Cambria"/>
          <w:sz w:val="22"/>
          <w:szCs w:val="22"/>
        </w:rPr>
        <w:t>Az intézményi ösztöndíjrész forrása a</w:t>
      </w:r>
      <w:r>
        <w:rPr>
          <w:rFonts w:ascii="Cambria" w:hAnsi="Cambria" w:cs="Cambria"/>
          <w:i/>
          <w:iCs/>
          <w:sz w:val="22"/>
          <w:szCs w:val="22"/>
        </w:rPr>
        <w:t xml:space="preserve"> </w:t>
      </w:r>
      <w:r w:rsidRPr="003057B8">
        <w:rPr>
          <w:rFonts w:ascii="Cambria" w:hAnsi="Cambria" w:cs="Cambria"/>
          <w:sz w:val="22"/>
          <w:szCs w:val="22"/>
        </w:rPr>
        <w:t>Korm. rendelet 18. § (3) bekezdése értelmében az intézmények költségvetésében megjelölt elkülönített forrás.</w:t>
      </w:r>
      <w:r>
        <w:rPr>
          <w:rFonts w:ascii="Cambria" w:hAnsi="Cambria" w:cs="Cambria"/>
          <w:sz w:val="22"/>
          <w:szCs w:val="22"/>
        </w:rPr>
        <w:t xml:space="preserve"> </w:t>
      </w:r>
    </w:p>
    <w:p w:rsidR="00BA0D1F" w:rsidRPr="003057B8" w:rsidRDefault="00BA0D1F" w:rsidP="00E0210C">
      <w:pPr>
        <w:jc w:val="both"/>
        <w:rPr>
          <w:rFonts w:ascii="Cambria" w:hAnsi="Cambria" w:cs="Cambria"/>
          <w:sz w:val="22"/>
          <w:szCs w:val="22"/>
        </w:rPr>
      </w:pPr>
    </w:p>
    <w:p w:rsidR="00BA0D1F" w:rsidRPr="003057B8" w:rsidRDefault="00BA0D1F" w:rsidP="004142A2">
      <w:pPr>
        <w:jc w:val="both"/>
        <w:rPr>
          <w:rFonts w:ascii="Cambria" w:hAnsi="Cambria" w:cs="Cambria"/>
          <w:sz w:val="22"/>
          <w:szCs w:val="22"/>
        </w:rPr>
      </w:pPr>
      <w:r w:rsidRPr="003057B8">
        <w:rPr>
          <w:rFonts w:ascii="Cambria" w:hAnsi="Cambria" w:cs="Cambria"/>
          <w:sz w:val="22"/>
          <w:szCs w:val="22"/>
        </w:rPr>
        <w:t>Az ösztöndíjat (mind az önkormányzati, mind az intézményi ösztöndíjrészt) az a felsőoktatási intézmény folyósítja a hallgatónak, amelytől a hallgató – az állami költségvetés terhére – a hallgatói juttatásokat kapja. Amennyiben a hallgató egyid</w:t>
      </w:r>
      <w:r>
        <w:rPr>
          <w:rFonts w:ascii="Cambria" w:hAnsi="Cambria" w:cs="Cambria"/>
          <w:sz w:val="22"/>
          <w:szCs w:val="22"/>
        </w:rPr>
        <w:t>ejűleg</w:t>
      </w:r>
      <w:r w:rsidRPr="003057B8">
        <w:rPr>
          <w:rFonts w:ascii="Cambria" w:hAnsi="Cambria" w:cs="Cambria"/>
          <w:sz w:val="22"/>
          <w:szCs w:val="22"/>
        </w:rPr>
        <w:t xml:space="preserve"> több felsőoktatási intézménnyel is hallgatói jogviszonyban áll, az a felsőoktatási intézmény folyósítja számára az ösztöndíjat, amellyel elsőként létesített hallgatói jogviszonyt. A felsőoktatási intézmények szerződése alapján folyó, közösen meghirdetett – egyik szakon nem hitéleti, a másik szakon hitoktató, illetve hittanár – kétszakos képzés esetében a hallgató számára </w:t>
      </w:r>
      <w:r>
        <w:rPr>
          <w:rFonts w:ascii="Cambria" w:hAnsi="Cambria" w:cs="Cambria"/>
          <w:sz w:val="22"/>
          <w:szCs w:val="22"/>
        </w:rPr>
        <w:t>a nem hitéleti képzést biztosító</w:t>
      </w:r>
      <w:r w:rsidRPr="003057B8">
        <w:rPr>
          <w:rFonts w:ascii="Cambria" w:hAnsi="Cambria" w:cs="Cambria"/>
          <w:sz w:val="22"/>
          <w:szCs w:val="22"/>
        </w:rPr>
        <w:t xml:space="preserve"> felsőoktatási intézmény folyósítja az ösztöndíjat. A kifizetés előtt a jogosultságot, valamint a hallgatói jogviszony fennállását az intézmény megvizsgálja. </w:t>
      </w:r>
    </w:p>
    <w:p w:rsidR="00BA0D1F" w:rsidRPr="003057B8" w:rsidRDefault="00BA0D1F" w:rsidP="004142A2">
      <w:pPr>
        <w:jc w:val="both"/>
        <w:rPr>
          <w:rFonts w:ascii="Cambria" w:hAnsi="Cambria" w:cs="Cambria"/>
          <w:sz w:val="22"/>
          <w:szCs w:val="22"/>
        </w:rPr>
      </w:pPr>
    </w:p>
    <w:p w:rsidR="00BA0D1F" w:rsidRPr="00F01B27" w:rsidRDefault="00BA0D1F" w:rsidP="004142A2">
      <w:pPr>
        <w:jc w:val="both"/>
        <w:rPr>
          <w:rFonts w:ascii="Cambria" w:hAnsi="Cambria" w:cs="Cambria"/>
          <w:b/>
          <w:bCs/>
          <w:sz w:val="22"/>
          <w:szCs w:val="22"/>
        </w:rPr>
      </w:pPr>
      <w:r w:rsidRPr="00F01B27">
        <w:rPr>
          <w:rFonts w:ascii="Cambria" w:hAnsi="Cambria" w:cs="Cambria"/>
          <w:b/>
          <w:bCs/>
          <w:sz w:val="22"/>
          <w:szCs w:val="22"/>
        </w:rPr>
        <w:t>Az ösztöndíj folyósításának kezdete legkorábban 2024. március hónap.</w:t>
      </w:r>
    </w:p>
    <w:p w:rsidR="00BA0D1F" w:rsidRDefault="00BA0D1F" w:rsidP="004142A2">
      <w:pPr>
        <w:jc w:val="both"/>
        <w:rPr>
          <w:rFonts w:ascii="Cambria" w:hAnsi="Cambria" w:cs="Cambria"/>
          <w:sz w:val="22"/>
          <w:szCs w:val="22"/>
        </w:rPr>
      </w:pPr>
    </w:p>
    <w:p w:rsidR="00BA0D1F" w:rsidRPr="003057B8" w:rsidRDefault="00BA0D1F" w:rsidP="004142A2">
      <w:pPr>
        <w:jc w:val="both"/>
        <w:rPr>
          <w:rFonts w:ascii="Cambria" w:hAnsi="Cambria" w:cs="Cambria"/>
          <w:sz w:val="22"/>
          <w:szCs w:val="22"/>
        </w:rPr>
      </w:pPr>
      <w:r w:rsidRPr="003057B8">
        <w:rPr>
          <w:rFonts w:ascii="Cambria" w:hAnsi="Cambria" w:cs="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rsidR="00BA0D1F" w:rsidRDefault="00BA0D1F" w:rsidP="00D76175">
      <w:pPr>
        <w:jc w:val="both"/>
        <w:rPr>
          <w:rFonts w:ascii="Cambria" w:hAnsi="Cambria" w:cs="Cambria"/>
          <w:sz w:val="22"/>
          <w:szCs w:val="22"/>
        </w:rPr>
      </w:pPr>
      <w:r w:rsidRPr="003057B8">
        <w:rPr>
          <w:rFonts w:ascii="Cambria" w:hAnsi="Cambria" w:cs="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rsidR="00BA0D1F" w:rsidRPr="003057B8" w:rsidRDefault="00BA0D1F" w:rsidP="00D76175">
      <w:pPr>
        <w:jc w:val="both"/>
        <w:rPr>
          <w:rFonts w:ascii="Cambria" w:hAnsi="Cambria" w:cs="Cambria"/>
          <w:sz w:val="22"/>
          <w:szCs w:val="22"/>
        </w:rPr>
      </w:pPr>
    </w:p>
    <w:p w:rsidR="00BA0D1F" w:rsidRDefault="00BA0D1F" w:rsidP="006C7045">
      <w:pPr>
        <w:jc w:val="both"/>
        <w:rPr>
          <w:rFonts w:ascii="Cambria" w:hAnsi="Cambria" w:cs="Cambria"/>
          <w:sz w:val="22"/>
          <w:szCs w:val="22"/>
        </w:rPr>
      </w:pPr>
      <w:r w:rsidRPr="003057B8">
        <w:rPr>
          <w:rFonts w:ascii="Cambria" w:hAnsi="Cambria" w:cs="Cambria"/>
          <w:sz w:val="22"/>
          <w:szCs w:val="22"/>
        </w:rPr>
        <w:t>Az elnyert ösztöndíjat közvetlen adó- és TB-járulékfizetési kötelezettség nem terheli (Szjatv. 1. sz</w:t>
      </w:r>
      <w:r>
        <w:rPr>
          <w:rFonts w:ascii="Cambria" w:hAnsi="Cambria" w:cs="Cambria"/>
          <w:sz w:val="22"/>
          <w:szCs w:val="22"/>
        </w:rPr>
        <w:t xml:space="preserve">ámú </w:t>
      </w:r>
      <w:r w:rsidRPr="003057B8">
        <w:rPr>
          <w:rFonts w:ascii="Cambria" w:hAnsi="Cambria" w:cs="Cambria"/>
          <w:sz w:val="22"/>
          <w:szCs w:val="22"/>
        </w:rPr>
        <w:t>melléklet 3.2.6. és 4.17. pontj</w:t>
      </w:r>
      <w:r>
        <w:rPr>
          <w:rFonts w:ascii="Cambria" w:hAnsi="Cambria" w:cs="Cambria"/>
          <w:sz w:val="22"/>
          <w:szCs w:val="22"/>
        </w:rPr>
        <w:t>a</w:t>
      </w:r>
      <w:r w:rsidRPr="003057B8">
        <w:rPr>
          <w:rFonts w:ascii="Cambria" w:hAnsi="Cambria" w:cs="Cambria"/>
          <w:sz w:val="22"/>
          <w:szCs w:val="22"/>
        </w:rPr>
        <w:t>).</w:t>
      </w:r>
      <w:r>
        <w:rPr>
          <w:rFonts w:ascii="Cambria" w:hAnsi="Cambria" w:cs="Cambria"/>
          <w:sz w:val="22"/>
          <w:szCs w:val="22"/>
        </w:rPr>
        <w:t xml:space="preserve"> </w:t>
      </w:r>
      <w:r w:rsidRPr="001F2F40">
        <w:rPr>
          <w:rFonts w:ascii="Cambria" w:hAnsi="Cambria" w:cs="Cambria"/>
          <w:sz w:val="22"/>
          <w:szCs w:val="22"/>
        </w:rPr>
        <w:t>Az ösztöndíj teljes összege elszámolási kötelezettség terhe nélkül szabadon felhasználható.</w:t>
      </w:r>
    </w:p>
    <w:p w:rsidR="00BA0D1F" w:rsidRPr="003057B8" w:rsidRDefault="00BA0D1F" w:rsidP="006C7045">
      <w:pPr>
        <w:jc w:val="both"/>
        <w:rPr>
          <w:rFonts w:ascii="Cambria" w:hAnsi="Cambria" w:cs="Cambria"/>
          <w:sz w:val="22"/>
          <w:szCs w:val="22"/>
        </w:rPr>
      </w:pPr>
    </w:p>
    <w:p w:rsidR="00BA0D1F" w:rsidRPr="003057B8" w:rsidRDefault="00BA0D1F" w:rsidP="004142A2">
      <w:pPr>
        <w:jc w:val="both"/>
        <w:rPr>
          <w:rFonts w:ascii="Cambria" w:hAnsi="Cambria" w:cs="Cambria"/>
          <w:sz w:val="22"/>
          <w:szCs w:val="22"/>
        </w:rPr>
      </w:pPr>
      <w:r w:rsidRPr="003057B8">
        <w:rPr>
          <w:rFonts w:ascii="Cambria" w:hAnsi="Cambria" w:cs="Cambria"/>
          <w:sz w:val="22"/>
          <w:szCs w:val="22"/>
        </w:rPr>
        <w:t xml:space="preserve">Az ösztöndíjas a </w:t>
      </w:r>
      <w:r>
        <w:rPr>
          <w:rFonts w:ascii="Cambria" w:hAnsi="Cambria" w:cs="Cambria"/>
          <w:sz w:val="22"/>
          <w:szCs w:val="22"/>
        </w:rPr>
        <w:t xml:space="preserve">Bursa </w:t>
      </w:r>
      <w:r w:rsidRPr="003057B8">
        <w:rPr>
          <w:rFonts w:ascii="Cambria" w:hAnsi="Cambria" w:cs="Cambria"/>
          <w:sz w:val="22"/>
          <w:szCs w:val="22"/>
        </w:rPr>
        <w:t xml:space="preserve">tanulmányi félév </w:t>
      </w:r>
      <w:r>
        <w:rPr>
          <w:rFonts w:ascii="Cambria" w:hAnsi="Cambria" w:cs="Cambria"/>
          <w:sz w:val="22"/>
          <w:szCs w:val="22"/>
        </w:rPr>
        <w:t xml:space="preserve"> </w:t>
      </w:r>
      <w:r w:rsidRPr="003057B8">
        <w:rPr>
          <w:rFonts w:ascii="Cambria" w:hAnsi="Cambria" w:cs="Cambria"/>
          <w:sz w:val="22"/>
          <w:szCs w:val="22"/>
        </w:rPr>
        <w:t>lezárását követően (június 30., január 31.) a jogosultsági bejegyzéssel kapcsolatos kifogást nem tehet, illetve a ki nem fizetett ösztöndíjára már nem tarthat igényt.</w:t>
      </w:r>
    </w:p>
    <w:p w:rsidR="00BA0D1F" w:rsidRDefault="00BA0D1F" w:rsidP="004142A2">
      <w:pPr>
        <w:jc w:val="both"/>
        <w:rPr>
          <w:rFonts w:ascii="Cambria" w:hAnsi="Cambria" w:cs="Cambria"/>
          <w:sz w:val="22"/>
          <w:szCs w:val="22"/>
        </w:rPr>
      </w:pPr>
    </w:p>
    <w:p w:rsidR="00BA0D1F" w:rsidRPr="003057B8" w:rsidRDefault="00BA0D1F" w:rsidP="004142A2">
      <w:pPr>
        <w:jc w:val="both"/>
        <w:rPr>
          <w:rFonts w:ascii="Cambria" w:hAnsi="Cambria" w:cs="Cambria"/>
          <w:sz w:val="22"/>
          <w:szCs w:val="22"/>
        </w:rPr>
      </w:pPr>
    </w:p>
    <w:p w:rsidR="00BA0D1F" w:rsidRPr="003057B8" w:rsidRDefault="00BA0D1F" w:rsidP="006B6124">
      <w:pPr>
        <w:jc w:val="both"/>
        <w:rPr>
          <w:rFonts w:ascii="Cambria" w:hAnsi="Cambria" w:cs="Cambria"/>
          <w:b/>
          <w:bCs/>
          <w:sz w:val="22"/>
          <w:szCs w:val="22"/>
        </w:rPr>
      </w:pPr>
      <w:r w:rsidRPr="003057B8">
        <w:rPr>
          <w:rFonts w:ascii="Cambria" w:hAnsi="Cambria" w:cs="Cambria"/>
          <w:b/>
          <w:bCs/>
          <w:sz w:val="22"/>
          <w:szCs w:val="22"/>
        </w:rPr>
        <w:t>9. A pályázók értesítési kötelezettségei</w:t>
      </w:r>
    </w:p>
    <w:p w:rsidR="00BA0D1F" w:rsidRDefault="00BA0D1F" w:rsidP="006B6124">
      <w:pPr>
        <w:jc w:val="both"/>
        <w:rPr>
          <w:rFonts w:ascii="Cambria" w:hAnsi="Cambria" w:cs="Cambria"/>
          <w:sz w:val="22"/>
          <w:szCs w:val="22"/>
        </w:rPr>
      </w:pPr>
    </w:p>
    <w:p w:rsidR="00BA0D1F" w:rsidRDefault="00BA0D1F" w:rsidP="006B6124">
      <w:pPr>
        <w:jc w:val="both"/>
        <w:rPr>
          <w:rFonts w:ascii="Cambria" w:hAnsi="Cambria" w:cs="Cambria"/>
          <w:sz w:val="22"/>
          <w:szCs w:val="22"/>
        </w:rPr>
      </w:pPr>
      <w:r w:rsidRPr="003057B8">
        <w:rPr>
          <w:rFonts w:ascii="Cambria" w:hAnsi="Cambria" w:cs="Cambria"/>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cs="Cambria"/>
          <w:sz w:val="22"/>
          <w:szCs w:val="22"/>
          <w:u w:val="single"/>
        </w:rPr>
        <w:t>írásban</w:t>
      </w:r>
      <w:r w:rsidRPr="003057B8">
        <w:rPr>
          <w:rFonts w:ascii="Cambria" w:hAnsi="Cambria" w:cs="Cambria"/>
          <w:sz w:val="22"/>
          <w:szCs w:val="22"/>
        </w:rPr>
        <w:t xml:space="preserve"> értesíteni a folyósító felsőoktatási intézményt és a</w:t>
      </w:r>
      <w:r>
        <w:rPr>
          <w:rFonts w:ascii="Cambria" w:hAnsi="Cambria" w:cs="Cambria"/>
          <w:sz w:val="22"/>
          <w:szCs w:val="22"/>
        </w:rPr>
        <w:t>z</w:t>
      </w:r>
      <w:r w:rsidRPr="003057B8">
        <w:rPr>
          <w:rFonts w:ascii="Cambria" w:hAnsi="Cambria" w:cs="Cambria"/>
          <w:sz w:val="22"/>
          <w:szCs w:val="22"/>
        </w:rPr>
        <w:t xml:space="preserve"> </w:t>
      </w:r>
      <w:r>
        <w:rPr>
          <w:rFonts w:ascii="Cambria" w:hAnsi="Cambria" w:cs="Cambria"/>
          <w:sz w:val="22"/>
          <w:szCs w:val="22"/>
        </w:rPr>
        <w:t>NKTK-</w:t>
      </w:r>
      <w:r w:rsidRPr="003057B8">
        <w:rPr>
          <w:rFonts w:ascii="Cambria" w:hAnsi="Cambria" w:cs="Cambria"/>
          <w:sz w:val="22"/>
          <w:szCs w:val="22"/>
        </w:rPr>
        <w:t xml:space="preserve">t (levelezési cím: Bursa Hungarica 1381 Budapest, Pf. 1418). </w:t>
      </w:r>
    </w:p>
    <w:p w:rsidR="00BA0D1F" w:rsidRDefault="00BA0D1F" w:rsidP="006B6124">
      <w:pPr>
        <w:jc w:val="both"/>
        <w:rPr>
          <w:rFonts w:ascii="Cambria" w:hAnsi="Cambria" w:cs="Cambria"/>
          <w:sz w:val="22"/>
          <w:szCs w:val="22"/>
        </w:rPr>
      </w:pPr>
    </w:p>
    <w:p w:rsidR="00BA0D1F" w:rsidRDefault="00BA0D1F" w:rsidP="006B6124">
      <w:pPr>
        <w:jc w:val="both"/>
        <w:rPr>
          <w:rFonts w:ascii="Cambria" w:hAnsi="Cambria" w:cs="Cambria"/>
          <w:sz w:val="22"/>
          <w:szCs w:val="22"/>
        </w:rPr>
      </w:pPr>
      <w:r w:rsidRPr="003057B8">
        <w:rPr>
          <w:rFonts w:ascii="Cambria" w:hAnsi="Cambria" w:cs="Cambria"/>
          <w:sz w:val="22"/>
          <w:szCs w:val="22"/>
        </w:rPr>
        <w:t xml:space="preserve">A bejelentést az EPER-Bursa rendszeren keresztül kell kezdeményeznie. </w:t>
      </w:r>
    </w:p>
    <w:p w:rsidR="00BA0D1F" w:rsidRDefault="00BA0D1F" w:rsidP="006B6124">
      <w:pPr>
        <w:jc w:val="both"/>
        <w:rPr>
          <w:rFonts w:ascii="Cambria" w:hAnsi="Cambria" w:cs="Cambria"/>
          <w:sz w:val="22"/>
          <w:szCs w:val="22"/>
        </w:rPr>
      </w:pPr>
    </w:p>
    <w:p w:rsidR="00BA0D1F" w:rsidRDefault="00BA0D1F" w:rsidP="006B6124">
      <w:pPr>
        <w:jc w:val="both"/>
        <w:rPr>
          <w:rFonts w:ascii="Cambria" w:hAnsi="Cambria" w:cs="Cambria"/>
          <w:sz w:val="22"/>
          <w:szCs w:val="22"/>
        </w:rPr>
      </w:pPr>
      <w:r w:rsidRPr="003057B8">
        <w:rPr>
          <w:rFonts w:ascii="Cambria" w:hAnsi="Cambria" w:cs="Cambria"/>
          <w:sz w:val="22"/>
          <w:szCs w:val="22"/>
        </w:rPr>
        <w:t>Az értesítési kötelezettséget a hallgató 5 munkanapon belül köteles teljesíteni az alábbi adatok változásakor:</w:t>
      </w:r>
    </w:p>
    <w:p w:rsidR="00BA0D1F" w:rsidRPr="003057B8" w:rsidRDefault="00BA0D1F" w:rsidP="006B6124">
      <w:pPr>
        <w:jc w:val="both"/>
        <w:rPr>
          <w:rFonts w:ascii="Cambria" w:hAnsi="Cambria" w:cs="Cambria"/>
          <w:sz w:val="22"/>
          <w:szCs w:val="22"/>
        </w:rPr>
      </w:pPr>
    </w:p>
    <w:p w:rsidR="00BA0D1F" w:rsidRPr="003057B8" w:rsidRDefault="00BA0D1F" w:rsidP="00097DCF">
      <w:pPr>
        <w:numPr>
          <w:ilvl w:val="0"/>
          <w:numId w:val="11"/>
        </w:numPr>
        <w:jc w:val="both"/>
        <w:rPr>
          <w:rFonts w:ascii="Cambria" w:hAnsi="Cambria" w:cs="Cambria"/>
          <w:b/>
          <w:bCs/>
          <w:sz w:val="22"/>
          <w:szCs w:val="22"/>
        </w:rPr>
      </w:pPr>
      <w:r w:rsidRPr="003057B8">
        <w:rPr>
          <w:rFonts w:ascii="Cambria" w:hAnsi="Cambria" w:cs="Cambria"/>
          <w:b/>
          <w:bCs/>
          <w:sz w:val="22"/>
          <w:szCs w:val="22"/>
        </w:rPr>
        <w:t>a tanulmányok szüneteltetése (halasztása);</w:t>
      </w:r>
    </w:p>
    <w:p w:rsidR="00BA0D1F" w:rsidRPr="003057B8" w:rsidRDefault="00BA0D1F" w:rsidP="00443EAC">
      <w:pPr>
        <w:numPr>
          <w:ilvl w:val="0"/>
          <w:numId w:val="11"/>
        </w:numPr>
        <w:jc w:val="both"/>
        <w:rPr>
          <w:rFonts w:ascii="Cambria" w:hAnsi="Cambria" w:cs="Cambria"/>
          <w:b/>
          <w:bCs/>
          <w:sz w:val="22"/>
          <w:szCs w:val="22"/>
        </w:rPr>
      </w:pPr>
      <w:r w:rsidRPr="003057B8">
        <w:rPr>
          <w:rFonts w:ascii="Cambria" w:hAnsi="Cambria" w:cs="Cambria"/>
          <w:b/>
          <w:bCs/>
          <w:sz w:val="22"/>
          <w:szCs w:val="22"/>
        </w:rPr>
        <w:t>tanulmányok helyének megváltozása (az új felsőoktatási intézmény, kar, szak megnevezésével);</w:t>
      </w:r>
    </w:p>
    <w:p w:rsidR="00BA0D1F" w:rsidRPr="00BD32C3" w:rsidRDefault="00BA0D1F">
      <w:pPr>
        <w:numPr>
          <w:ilvl w:val="0"/>
          <w:numId w:val="11"/>
        </w:numPr>
        <w:jc w:val="both"/>
        <w:rPr>
          <w:rFonts w:ascii="Cambria" w:hAnsi="Cambria" w:cs="Cambria"/>
          <w:b/>
          <w:bCs/>
          <w:sz w:val="22"/>
          <w:szCs w:val="22"/>
        </w:rPr>
      </w:pPr>
      <w:r w:rsidRPr="003057B8">
        <w:rPr>
          <w:rFonts w:ascii="Cambria" w:hAnsi="Cambria" w:cs="Cambria"/>
          <w:b/>
          <w:bCs/>
          <w:sz w:val="22"/>
          <w:szCs w:val="22"/>
        </w:rPr>
        <w:t xml:space="preserve">tanulmányi státusz (munkarend, képzési </w:t>
      </w:r>
      <w:r>
        <w:rPr>
          <w:rFonts w:ascii="Cambria" w:hAnsi="Cambria" w:cs="Cambria"/>
          <w:b/>
          <w:bCs/>
          <w:sz w:val="22"/>
          <w:szCs w:val="22"/>
        </w:rPr>
        <w:t>szint</w:t>
      </w:r>
      <w:r w:rsidRPr="003057B8">
        <w:rPr>
          <w:rFonts w:ascii="Cambria" w:hAnsi="Cambria" w:cs="Cambria"/>
          <w:b/>
          <w:bCs/>
          <w:sz w:val="22"/>
          <w:szCs w:val="22"/>
        </w:rPr>
        <w:t xml:space="preserve">, </w:t>
      </w:r>
      <w:r w:rsidRPr="00BD32C3">
        <w:rPr>
          <w:rFonts w:ascii="Cambria" w:hAnsi="Cambria" w:cs="Cambria"/>
          <w:b/>
          <w:bCs/>
          <w:sz w:val="22"/>
          <w:szCs w:val="22"/>
        </w:rPr>
        <w:t>finanszírozási forma), képzés megnevezésének változása;</w:t>
      </w:r>
    </w:p>
    <w:p w:rsidR="00BA0D1F" w:rsidRPr="003057B8" w:rsidRDefault="00BA0D1F">
      <w:pPr>
        <w:numPr>
          <w:ilvl w:val="0"/>
          <w:numId w:val="11"/>
        </w:numPr>
        <w:jc w:val="both"/>
        <w:rPr>
          <w:rFonts w:ascii="Cambria" w:hAnsi="Cambria" w:cs="Cambria"/>
          <w:b/>
          <w:bCs/>
          <w:sz w:val="22"/>
          <w:szCs w:val="22"/>
        </w:rPr>
      </w:pPr>
      <w:r w:rsidRPr="003057B8">
        <w:rPr>
          <w:rFonts w:ascii="Cambria" w:hAnsi="Cambria" w:cs="Cambria"/>
          <w:b/>
          <w:bCs/>
          <w:sz w:val="22"/>
          <w:szCs w:val="22"/>
        </w:rPr>
        <w:t>személyes adatainak (név, lakóhely, elektronikus levelezési cím) változása.</w:t>
      </w:r>
    </w:p>
    <w:p w:rsidR="00BA0D1F" w:rsidRPr="003057B8" w:rsidRDefault="00BA0D1F">
      <w:pPr>
        <w:tabs>
          <w:tab w:val="num" w:pos="0"/>
        </w:tabs>
        <w:jc w:val="both"/>
        <w:rPr>
          <w:rFonts w:ascii="Cambria" w:hAnsi="Cambria" w:cs="Cambria"/>
          <w:snapToGrid w:val="0"/>
          <w:sz w:val="22"/>
          <w:szCs w:val="22"/>
        </w:rPr>
      </w:pPr>
    </w:p>
    <w:p w:rsidR="00BA0D1F" w:rsidRPr="003057B8" w:rsidRDefault="00BA0D1F">
      <w:pPr>
        <w:tabs>
          <w:tab w:val="num" w:pos="0"/>
        </w:tabs>
        <w:jc w:val="both"/>
        <w:rPr>
          <w:rFonts w:ascii="Cambria" w:hAnsi="Cambria" w:cs="Cambria"/>
          <w:snapToGrid w:val="0"/>
          <w:sz w:val="22"/>
          <w:szCs w:val="22"/>
        </w:rPr>
      </w:pPr>
      <w:r w:rsidRPr="003057B8">
        <w:rPr>
          <w:rFonts w:ascii="Cambria" w:hAnsi="Cambria" w:cs="Cambria"/>
          <w:snapToGrid w:val="0"/>
          <w:sz w:val="22"/>
          <w:szCs w:val="22"/>
        </w:rPr>
        <w:t xml:space="preserve">Az az ösztöndíjas, aki értesítési kötelezettségének elmulasztása miatt esik el az ösztöndíj folyósításától, a </w:t>
      </w:r>
      <w:r>
        <w:rPr>
          <w:rFonts w:ascii="Cambria" w:hAnsi="Cambria" w:cs="Cambria"/>
          <w:snapToGrid w:val="0"/>
          <w:sz w:val="22"/>
          <w:szCs w:val="22"/>
        </w:rPr>
        <w:t xml:space="preserve">Bursa </w:t>
      </w:r>
      <w:r w:rsidRPr="003057B8">
        <w:rPr>
          <w:rFonts w:ascii="Cambria" w:hAnsi="Cambria" w:cs="Cambria"/>
          <w:snapToGrid w:val="0"/>
          <w:sz w:val="22"/>
          <w:szCs w:val="22"/>
        </w:rPr>
        <w:t>tanulmányi félév lezárását követően, legkésőbb június 30</w:t>
      </w:r>
      <w:r>
        <w:rPr>
          <w:rFonts w:ascii="Cambria" w:hAnsi="Cambria" w:cs="Cambria"/>
          <w:snapToGrid w:val="0"/>
          <w:sz w:val="22"/>
          <w:szCs w:val="22"/>
        </w:rPr>
        <w:t>. napjá</w:t>
      </w:r>
      <w:r w:rsidRPr="003057B8">
        <w:rPr>
          <w:rFonts w:ascii="Cambria" w:hAnsi="Cambria" w:cs="Cambria"/>
          <w:snapToGrid w:val="0"/>
          <w:sz w:val="22"/>
          <w:szCs w:val="22"/>
        </w:rPr>
        <w:t>ig, illetve január 31</w:t>
      </w:r>
      <w:r>
        <w:rPr>
          <w:rFonts w:ascii="Cambria" w:hAnsi="Cambria" w:cs="Cambria"/>
          <w:snapToGrid w:val="0"/>
          <w:sz w:val="22"/>
          <w:szCs w:val="22"/>
        </w:rPr>
        <w:t>. napjá</w:t>
      </w:r>
      <w:r w:rsidRPr="003057B8">
        <w:rPr>
          <w:rFonts w:ascii="Cambria" w:hAnsi="Cambria" w:cs="Cambria"/>
          <w:snapToGrid w:val="0"/>
          <w:sz w:val="22"/>
          <w:szCs w:val="22"/>
        </w:rPr>
        <w:t>ig ki nem fizetett ösztöndíjára már nem tarthat igényt.</w:t>
      </w:r>
    </w:p>
    <w:p w:rsidR="00BA0D1F" w:rsidRPr="003057B8" w:rsidRDefault="00BA0D1F">
      <w:pPr>
        <w:tabs>
          <w:tab w:val="num" w:pos="0"/>
        </w:tabs>
        <w:jc w:val="both"/>
        <w:rPr>
          <w:rFonts w:ascii="Cambria" w:hAnsi="Cambria" w:cs="Cambria"/>
          <w:snapToGrid w:val="0"/>
          <w:sz w:val="22"/>
          <w:szCs w:val="22"/>
        </w:rPr>
      </w:pPr>
    </w:p>
    <w:p w:rsidR="00BA0D1F" w:rsidRPr="003057B8" w:rsidRDefault="00BA0D1F">
      <w:pPr>
        <w:tabs>
          <w:tab w:val="num" w:pos="0"/>
        </w:tabs>
        <w:jc w:val="both"/>
        <w:rPr>
          <w:rFonts w:ascii="Cambria" w:hAnsi="Cambria" w:cs="Cambria"/>
          <w:snapToGrid w:val="0"/>
          <w:sz w:val="22"/>
          <w:szCs w:val="22"/>
        </w:rPr>
      </w:pPr>
      <w:r w:rsidRPr="003057B8">
        <w:rPr>
          <w:rFonts w:ascii="Cambria" w:hAnsi="Cambria" w:cs="Cambria"/>
          <w:snapToGrid w:val="0"/>
          <w:sz w:val="22"/>
          <w:szCs w:val="22"/>
        </w:rPr>
        <w:t>Az ösztöndíjas 30 napon belül köteles a jogosulatlanul felvett ösztöndíjat a folyósító felsőoktatási intézmény részére visszafizetni.</w:t>
      </w:r>
    </w:p>
    <w:p w:rsidR="00BA0D1F" w:rsidRPr="003057B8" w:rsidRDefault="00BA0D1F">
      <w:pPr>
        <w:tabs>
          <w:tab w:val="num" w:pos="0"/>
        </w:tabs>
        <w:jc w:val="both"/>
        <w:rPr>
          <w:rFonts w:ascii="Cambria" w:hAnsi="Cambria" w:cs="Cambria"/>
          <w:snapToGrid w:val="0"/>
          <w:sz w:val="22"/>
          <w:szCs w:val="22"/>
        </w:rPr>
      </w:pPr>
    </w:p>
    <w:p w:rsidR="00BA0D1F" w:rsidRPr="003057B8" w:rsidRDefault="00BA0D1F">
      <w:pPr>
        <w:tabs>
          <w:tab w:val="num" w:pos="0"/>
        </w:tabs>
        <w:jc w:val="both"/>
        <w:rPr>
          <w:rFonts w:ascii="Cambria" w:hAnsi="Cambria" w:cs="Cambria"/>
          <w:snapToGrid w:val="0"/>
          <w:sz w:val="22"/>
          <w:szCs w:val="22"/>
        </w:rPr>
      </w:pPr>
      <w:r w:rsidRPr="003057B8">
        <w:rPr>
          <w:rFonts w:ascii="Cambria" w:hAnsi="Cambria" w:cs="Cambria"/>
          <w:snapToGrid w:val="0"/>
          <w:sz w:val="22"/>
          <w:szCs w:val="22"/>
        </w:rPr>
        <w:t>Az ösztöndíjas lemondhat a számára megítélt támogatásról, amit az EPER-Bursa rendszerben kezdeményezhet és az onnan letölthető Lemondó nyilatkozatot aláírva, postai úton, ajánlott levélként megküldve a</w:t>
      </w:r>
      <w:r>
        <w:rPr>
          <w:rFonts w:ascii="Cambria" w:hAnsi="Cambria" w:cs="Cambria"/>
          <w:snapToGrid w:val="0"/>
          <w:sz w:val="22"/>
          <w:szCs w:val="22"/>
        </w:rPr>
        <w:t>z</w:t>
      </w:r>
      <w:r w:rsidRPr="003057B8">
        <w:rPr>
          <w:rFonts w:ascii="Cambria" w:hAnsi="Cambria" w:cs="Cambria"/>
          <w:snapToGrid w:val="0"/>
          <w:sz w:val="22"/>
          <w:szCs w:val="22"/>
        </w:rPr>
        <w:t xml:space="preserve"> </w:t>
      </w:r>
      <w:r>
        <w:rPr>
          <w:rFonts w:ascii="Cambria" w:hAnsi="Cambria" w:cs="Cambria"/>
          <w:snapToGrid w:val="0"/>
          <w:sz w:val="22"/>
          <w:szCs w:val="22"/>
        </w:rPr>
        <w:t>NKTK</w:t>
      </w:r>
      <w:r w:rsidRPr="003057B8">
        <w:rPr>
          <w:rFonts w:ascii="Cambria" w:hAnsi="Cambria" w:cs="Cambria"/>
          <w:snapToGrid w:val="0"/>
          <w:sz w:val="22"/>
          <w:szCs w:val="22"/>
        </w:rPr>
        <w:t xml:space="preserve"> címére jelenthet be. A Lemondó nyilatkozat beküldésével az ösztöndíjas a nyertes ösztöndíjpályázatát megszünteti, azaz a megjelölt félév</w:t>
      </w:r>
      <w:r>
        <w:rPr>
          <w:rFonts w:ascii="Cambria" w:hAnsi="Cambria" w:cs="Cambria"/>
          <w:snapToGrid w:val="0"/>
          <w:sz w:val="22"/>
          <w:szCs w:val="22"/>
        </w:rPr>
        <w:t>re járó ösztöndíjról</w:t>
      </w:r>
      <w:r w:rsidRPr="003057B8">
        <w:rPr>
          <w:rFonts w:ascii="Cambria" w:hAnsi="Cambria" w:cs="Cambria"/>
          <w:snapToGrid w:val="0"/>
          <w:sz w:val="22"/>
          <w:szCs w:val="22"/>
        </w:rPr>
        <w:t xml:space="preserve"> és az ösztöndíj további félévi részleteiről is lemond. </w:t>
      </w:r>
    </w:p>
    <w:p w:rsidR="00BA0D1F" w:rsidRPr="003057B8" w:rsidRDefault="00BA0D1F">
      <w:pPr>
        <w:pStyle w:val="BodyText"/>
        <w:tabs>
          <w:tab w:val="num" w:pos="0"/>
        </w:tabs>
        <w:rPr>
          <w:rFonts w:ascii="Cambria" w:hAnsi="Cambria" w:cs="Cambria"/>
          <w:sz w:val="22"/>
          <w:szCs w:val="22"/>
        </w:rPr>
      </w:pPr>
    </w:p>
    <w:p w:rsidR="00BA0D1F" w:rsidRPr="00710DE4" w:rsidRDefault="00BA0D1F">
      <w:pPr>
        <w:pStyle w:val="BodyText"/>
        <w:tabs>
          <w:tab w:val="num" w:pos="0"/>
        </w:tabs>
        <w:rPr>
          <w:rFonts w:ascii="Cambria" w:hAnsi="Cambria" w:cs="Cambria"/>
          <w:sz w:val="22"/>
          <w:szCs w:val="22"/>
        </w:rPr>
      </w:pPr>
      <w:r w:rsidRPr="00710DE4">
        <w:rPr>
          <w:rFonts w:ascii="Cambria" w:hAnsi="Cambria" w:cs="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rsidR="00BA0D1F" w:rsidRDefault="00BA0D1F" w:rsidP="003731BC">
      <w:pPr>
        <w:tabs>
          <w:tab w:val="num" w:pos="0"/>
        </w:tabs>
        <w:jc w:val="both"/>
        <w:rPr>
          <w:rFonts w:ascii="Cambria" w:hAnsi="Cambria" w:cs="Cambria"/>
          <w:b/>
          <w:bCs/>
          <w:sz w:val="22"/>
          <w:szCs w:val="22"/>
        </w:rPr>
      </w:pPr>
    </w:p>
    <w:p w:rsidR="00BA0D1F" w:rsidRPr="00710DE4" w:rsidRDefault="00BA0D1F" w:rsidP="003731BC">
      <w:pPr>
        <w:tabs>
          <w:tab w:val="num" w:pos="0"/>
        </w:tabs>
        <w:jc w:val="both"/>
        <w:rPr>
          <w:rFonts w:ascii="Cambria" w:hAnsi="Cambria" w:cs="Cambria"/>
          <w:b/>
          <w:bCs/>
          <w:sz w:val="22"/>
          <w:szCs w:val="22"/>
        </w:rPr>
      </w:pPr>
    </w:p>
    <w:p w:rsidR="00BA0D1F" w:rsidRPr="00710DE4" w:rsidRDefault="00BA0D1F" w:rsidP="003731BC">
      <w:pPr>
        <w:tabs>
          <w:tab w:val="num" w:pos="0"/>
        </w:tabs>
        <w:jc w:val="both"/>
        <w:rPr>
          <w:rFonts w:ascii="Cambria" w:hAnsi="Cambria" w:cs="Cambria"/>
          <w:b/>
          <w:bCs/>
          <w:sz w:val="22"/>
          <w:szCs w:val="22"/>
        </w:rPr>
      </w:pPr>
      <w:r w:rsidRPr="00710DE4">
        <w:rPr>
          <w:rFonts w:ascii="Cambria" w:hAnsi="Cambria" w:cs="Cambria"/>
          <w:b/>
          <w:bCs/>
          <w:sz w:val="22"/>
          <w:szCs w:val="22"/>
        </w:rPr>
        <w:t>10. Lebonyolítás</w:t>
      </w:r>
    </w:p>
    <w:p w:rsidR="00BA0D1F" w:rsidRPr="00710DE4" w:rsidRDefault="00BA0D1F" w:rsidP="003731BC">
      <w:pPr>
        <w:tabs>
          <w:tab w:val="num" w:pos="0"/>
        </w:tabs>
        <w:jc w:val="both"/>
        <w:rPr>
          <w:rFonts w:ascii="Cambria" w:hAnsi="Cambria" w:cs="Cambria"/>
          <w:b/>
          <w:bCs/>
          <w:sz w:val="22"/>
          <w:szCs w:val="22"/>
        </w:rPr>
      </w:pPr>
    </w:p>
    <w:p w:rsidR="00BA0D1F" w:rsidRPr="00710DE4" w:rsidRDefault="00BA0D1F" w:rsidP="003731BC">
      <w:pPr>
        <w:tabs>
          <w:tab w:val="num" w:pos="0"/>
        </w:tabs>
        <w:jc w:val="both"/>
        <w:rPr>
          <w:rFonts w:ascii="Cambria" w:hAnsi="Cambria" w:cs="Cambria"/>
          <w:sz w:val="22"/>
          <w:szCs w:val="22"/>
        </w:rPr>
      </w:pPr>
      <w:r w:rsidRPr="00710DE4">
        <w:rPr>
          <w:rFonts w:ascii="Cambria" w:hAnsi="Cambria" w:cs="Cambria"/>
          <w:sz w:val="22"/>
          <w:szCs w:val="22"/>
        </w:rPr>
        <w:t>Az ösztöndíjpályázattal kapcsolatos központi adatbázis-kezelői, koordinációs, a települési és a megyei önkormányzati ösztöndíjjal kapcsolatos pénzkezelési feladatokat a</w:t>
      </w:r>
      <w:r>
        <w:rPr>
          <w:rFonts w:ascii="Cambria" w:hAnsi="Cambria" w:cs="Cambria"/>
          <w:sz w:val="22"/>
          <w:szCs w:val="22"/>
        </w:rPr>
        <w:t>z</w:t>
      </w:r>
      <w:r w:rsidRPr="00710DE4">
        <w:rPr>
          <w:rFonts w:ascii="Cambria" w:hAnsi="Cambria" w:cs="Cambria"/>
          <w:sz w:val="22"/>
          <w:szCs w:val="22"/>
        </w:rPr>
        <w:t xml:space="preserve"> </w:t>
      </w:r>
      <w:r>
        <w:rPr>
          <w:rFonts w:ascii="Cambria" w:hAnsi="Cambria" w:cs="Cambria"/>
          <w:sz w:val="22"/>
          <w:szCs w:val="22"/>
        </w:rPr>
        <w:t>NKTK</w:t>
      </w:r>
      <w:r w:rsidRPr="00710DE4">
        <w:rPr>
          <w:rFonts w:ascii="Cambria" w:hAnsi="Cambria" w:cs="Cambria"/>
          <w:sz w:val="22"/>
          <w:szCs w:val="22"/>
        </w:rPr>
        <w:t xml:space="preserve"> látja el.</w:t>
      </w:r>
    </w:p>
    <w:p w:rsidR="00BA0D1F" w:rsidRPr="00710DE4" w:rsidRDefault="00BA0D1F" w:rsidP="009E1377">
      <w:pPr>
        <w:tabs>
          <w:tab w:val="num" w:pos="0"/>
        </w:tabs>
        <w:jc w:val="both"/>
        <w:rPr>
          <w:rFonts w:ascii="Cambria" w:hAnsi="Cambria" w:cs="Cambria"/>
          <w:sz w:val="22"/>
          <w:szCs w:val="22"/>
        </w:rPr>
      </w:pPr>
    </w:p>
    <w:p w:rsidR="00BA0D1F" w:rsidRPr="003057B8" w:rsidRDefault="00BA0D1F" w:rsidP="009E1377">
      <w:pPr>
        <w:tabs>
          <w:tab w:val="num" w:pos="0"/>
        </w:tabs>
        <w:jc w:val="both"/>
        <w:rPr>
          <w:rFonts w:ascii="Cambria" w:hAnsi="Cambria" w:cs="Cambria"/>
          <w:sz w:val="22"/>
          <w:szCs w:val="22"/>
        </w:rPr>
      </w:pPr>
      <w:r w:rsidRPr="003057B8">
        <w:rPr>
          <w:rFonts w:ascii="Cambria" w:hAnsi="Cambria" w:cs="Cambria"/>
          <w:sz w:val="22"/>
          <w:szCs w:val="22"/>
        </w:rPr>
        <w:t>A</w:t>
      </w:r>
      <w:r>
        <w:rPr>
          <w:rFonts w:ascii="Cambria" w:hAnsi="Cambria" w:cs="Cambria"/>
          <w:sz w:val="22"/>
          <w:szCs w:val="22"/>
        </w:rPr>
        <w:t>z</w:t>
      </w:r>
      <w:r w:rsidRPr="003057B8">
        <w:rPr>
          <w:rFonts w:ascii="Cambria" w:hAnsi="Cambria" w:cs="Cambria"/>
          <w:sz w:val="22"/>
          <w:szCs w:val="22"/>
        </w:rPr>
        <w:t xml:space="preserve"> </w:t>
      </w:r>
      <w:r>
        <w:rPr>
          <w:rFonts w:ascii="Cambria" w:hAnsi="Cambria" w:cs="Cambria"/>
          <w:sz w:val="22"/>
          <w:szCs w:val="22"/>
        </w:rPr>
        <w:t>NKTK</w:t>
      </w:r>
      <w:r w:rsidRPr="003057B8">
        <w:rPr>
          <w:rFonts w:ascii="Cambria" w:hAnsi="Cambria" w:cs="Cambria"/>
          <w:sz w:val="22"/>
          <w:szCs w:val="22"/>
        </w:rPr>
        <w:t xml:space="preserve"> elérhetőségei:</w:t>
      </w:r>
    </w:p>
    <w:p w:rsidR="00BA0D1F" w:rsidRPr="003057B8" w:rsidRDefault="00BA0D1F" w:rsidP="009E1377">
      <w:pPr>
        <w:tabs>
          <w:tab w:val="num" w:pos="0"/>
        </w:tabs>
        <w:jc w:val="both"/>
        <w:rPr>
          <w:rFonts w:ascii="Cambria" w:hAnsi="Cambria" w:cs="Cambria"/>
          <w:sz w:val="22"/>
          <w:szCs w:val="22"/>
        </w:rPr>
      </w:pPr>
    </w:p>
    <w:p w:rsidR="00BA0D1F" w:rsidRPr="003057B8" w:rsidRDefault="00BA0D1F" w:rsidP="009E1377">
      <w:pPr>
        <w:tabs>
          <w:tab w:val="num" w:pos="0"/>
        </w:tabs>
        <w:jc w:val="both"/>
        <w:rPr>
          <w:rFonts w:ascii="Cambria" w:hAnsi="Cambria" w:cs="Cambria"/>
          <w:sz w:val="22"/>
          <w:szCs w:val="22"/>
        </w:rPr>
      </w:pPr>
    </w:p>
    <w:p w:rsidR="00BA0D1F" w:rsidRPr="003057B8" w:rsidRDefault="00BA0D1F">
      <w:pPr>
        <w:tabs>
          <w:tab w:val="num" w:pos="0"/>
        </w:tabs>
        <w:jc w:val="center"/>
        <w:rPr>
          <w:rFonts w:ascii="Cambria" w:hAnsi="Cambria" w:cs="Cambria"/>
          <w:b/>
          <w:bCs/>
          <w:sz w:val="22"/>
          <w:szCs w:val="22"/>
        </w:rPr>
      </w:pPr>
      <w:r>
        <w:rPr>
          <w:rFonts w:ascii="Cambria" w:hAnsi="Cambria" w:cs="Cambria"/>
          <w:b/>
          <w:bCs/>
          <w:sz w:val="22"/>
          <w:szCs w:val="22"/>
        </w:rPr>
        <w:t>Nemzeti Kulturális</w:t>
      </w:r>
      <w:r w:rsidRPr="003057B8">
        <w:rPr>
          <w:rFonts w:ascii="Cambria" w:hAnsi="Cambria" w:cs="Cambria"/>
          <w:b/>
          <w:bCs/>
          <w:sz w:val="22"/>
          <w:szCs w:val="22"/>
        </w:rPr>
        <w:t xml:space="preserve"> Támogatáskezelő</w:t>
      </w:r>
    </w:p>
    <w:p w:rsidR="00BA0D1F" w:rsidRPr="003057B8" w:rsidRDefault="00BA0D1F">
      <w:pPr>
        <w:tabs>
          <w:tab w:val="num" w:pos="0"/>
        </w:tabs>
        <w:jc w:val="center"/>
        <w:rPr>
          <w:rFonts w:ascii="Cambria" w:hAnsi="Cambria" w:cs="Cambria"/>
          <w:b/>
          <w:bCs/>
          <w:sz w:val="22"/>
          <w:szCs w:val="22"/>
        </w:rPr>
      </w:pPr>
      <w:r w:rsidRPr="003057B8">
        <w:rPr>
          <w:rFonts w:ascii="Cambria" w:hAnsi="Cambria" w:cs="Cambria"/>
          <w:b/>
          <w:bCs/>
          <w:sz w:val="22"/>
          <w:szCs w:val="22"/>
        </w:rPr>
        <w:t>Bursa Hungarica Ügyfélszolgálat</w:t>
      </w:r>
    </w:p>
    <w:p w:rsidR="00BA0D1F" w:rsidRPr="003057B8" w:rsidRDefault="00BA0D1F">
      <w:pPr>
        <w:tabs>
          <w:tab w:val="num" w:pos="0"/>
        </w:tabs>
        <w:jc w:val="center"/>
        <w:rPr>
          <w:rFonts w:ascii="Cambria" w:hAnsi="Cambria" w:cs="Cambria"/>
          <w:sz w:val="22"/>
          <w:szCs w:val="22"/>
        </w:rPr>
      </w:pPr>
      <w:r w:rsidRPr="003057B8">
        <w:rPr>
          <w:rFonts w:ascii="Cambria" w:hAnsi="Cambria" w:cs="Cambria"/>
          <w:sz w:val="22"/>
          <w:szCs w:val="22"/>
        </w:rPr>
        <w:t>1381 Budapest, Pf.: 1418</w:t>
      </w:r>
    </w:p>
    <w:p w:rsidR="00BA0D1F" w:rsidRPr="00BD32C3" w:rsidRDefault="00BA0D1F">
      <w:pPr>
        <w:tabs>
          <w:tab w:val="num" w:pos="0"/>
        </w:tabs>
        <w:jc w:val="center"/>
        <w:rPr>
          <w:rFonts w:ascii="Cambria" w:hAnsi="Cambria" w:cs="Cambria"/>
          <w:sz w:val="22"/>
          <w:szCs w:val="22"/>
        </w:rPr>
      </w:pPr>
      <w:r w:rsidRPr="00BD32C3">
        <w:rPr>
          <w:rFonts w:ascii="Cambria" w:hAnsi="Cambria" w:cs="Cambria"/>
          <w:sz w:val="22"/>
          <w:szCs w:val="22"/>
        </w:rPr>
        <w:t>Tel.: (06-1) 550-2700</w:t>
      </w:r>
    </w:p>
    <w:p w:rsidR="00BA0D1F" w:rsidRPr="00BD32C3" w:rsidRDefault="00BA0D1F">
      <w:pPr>
        <w:tabs>
          <w:tab w:val="num" w:pos="0"/>
        </w:tabs>
        <w:jc w:val="center"/>
        <w:rPr>
          <w:rFonts w:ascii="Cambria" w:hAnsi="Cambria" w:cs="Cambria"/>
          <w:sz w:val="22"/>
          <w:szCs w:val="22"/>
        </w:rPr>
      </w:pPr>
      <w:r w:rsidRPr="00BD32C3">
        <w:rPr>
          <w:rFonts w:ascii="Cambria" w:hAnsi="Cambria" w:cs="Cambria"/>
          <w:sz w:val="22"/>
          <w:szCs w:val="22"/>
        </w:rPr>
        <w:t xml:space="preserve">E-mail: </w:t>
      </w:r>
      <w:r>
        <w:fldChar w:fldCharType="begin"/>
      </w:r>
      <w:r>
        <w:instrText>HYPERLINK "mailto:bursa@nktk.hu"</w:instrText>
      </w:r>
      <w:r>
        <w:fldChar w:fldCharType="separate"/>
      </w:r>
      <w:r w:rsidRPr="00335AC8">
        <w:rPr>
          <w:rStyle w:val="Hyperlink"/>
          <w:rFonts w:ascii="Cambria" w:hAnsi="Cambria" w:cs="Cambria"/>
          <w:sz w:val="22"/>
          <w:szCs w:val="22"/>
        </w:rPr>
        <w:t>bursa@nktk.hu</w:t>
      </w:r>
      <w:r>
        <w:fldChar w:fldCharType="end"/>
      </w:r>
    </w:p>
    <w:p w:rsidR="00BA0D1F" w:rsidRPr="003057B8" w:rsidRDefault="00BA0D1F">
      <w:pPr>
        <w:tabs>
          <w:tab w:val="num" w:pos="0"/>
        </w:tabs>
        <w:jc w:val="center"/>
        <w:rPr>
          <w:rFonts w:ascii="Cambria" w:hAnsi="Cambria" w:cs="Cambria"/>
          <w:sz w:val="22"/>
          <w:szCs w:val="22"/>
        </w:rPr>
      </w:pPr>
      <w:r w:rsidRPr="00BD32C3">
        <w:rPr>
          <w:rFonts w:ascii="Cambria" w:hAnsi="Cambria" w:cs="Cambria"/>
          <w:sz w:val="22"/>
          <w:szCs w:val="22"/>
        </w:rPr>
        <w:t xml:space="preserve">Internet: </w:t>
      </w:r>
      <w:r>
        <w:fldChar w:fldCharType="begin"/>
      </w:r>
      <w:r>
        <w:instrText>HYPERLINK "http://www.nktk.hu"</w:instrText>
      </w:r>
      <w:r>
        <w:fldChar w:fldCharType="separate"/>
      </w:r>
      <w:r w:rsidRPr="00335AC8">
        <w:rPr>
          <w:rStyle w:val="Hyperlink"/>
          <w:rFonts w:ascii="Cambria" w:hAnsi="Cambria" w:cs="Cambria"/>
          <w:sz w:val="22"/>
          <w:szCs w:val="22"/>
        </w:rPr>
        <w:t>www.nktk.hu</w:t>
      </w:r>
      <w:r>
        <w:fldChar w:fldCharType="end"/>
      </w:r>
      <w:r w:rsidRPr="00BD32C3">
        <w:rPr>
          <w:rFonts w:ascii="Cambria" w:hAnsi="Cambria" w:cs="Cambria"/>
          <w:sz w:val="22"/>
          <w:szCs w:val="22"/>
        </w:rPr>
        <w:t xml:space="preserve"> (Bursa Hungarica)</w:t>
      </w:r>
    </w:p>
    <w:sectPr w:rsidR="00BA0D1F" w:rsidRPr="003057B8" w:rsidSect="00BA0D1F">
      <w:footerReference w:type="default" r:id="rId7"/>
      <w:pgSz w:w="11906" w:h="16838"/>
      <w:pgMar w:top="1276" w:right="1418" w:bottom="1276" w:left="1418" w:header="709" w:footer="709" w:gutter="0"/>
      <w:cols w:space="708"/>
      <w:docGrid w:linePitch="360"/>
      <w:sectPrChange w:id="5" w:author="Nagy" w:date="2023-09-27T15:52:00Z">
        <w:sectPr w:rsidR="00BA0D1F" w:rsidRPr="003057B8" w:rsidSect="00BA0D1F">
          <w:pgSz w:w="12240" w:h="15840"/>
          <w:pgMar w:top="1417" w:right="1417" w:bottom="1417" w:left="1417" w:header="708" w:footer="708"/>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D1F" w:rsidRDefault="00BA0D1F" w:rsidP="002B7428">
      <w:r>
        <w:separator/>
      </w:r>
    </w:p>
  </w:endnote>
  <w:endnote w:type="continuationSeparator" w:id="0">
    <w:p w:rsidR="00BA0D1F" w:rsidRDefault="00BA0D1F" w:rsidP="002B74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D1F" w:rsidRPr="004C1168" w:rsidRDefault="00BA0D1F">
    <w:pPr>
      <w:pStyle w:val="Footer"/>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Pr>
        <w:rFonts w:ascii="Arial" w:hAnsi="Arial" w:cs="Arial"/>
        <w:noProof/>
        <w:sz w:val="20"/>
        <w:szCs w:val="20"/>
      </w:rPr>
      <w:t>8</w:t>
    </w:r>
    <w:r w:rsidRPr="004C1168">
      <w:rPr>
        <w:rFonts w:ascii="Arial" w:hAnsi="Arial" w:cs="Arial"/>
        <w:sz w:val="20"/>
        <w:szCs w:val="20"/>
      </w:rPr>
      <w:fldChar w:fldCharType="end"/>
    </w:r>
  </w:p>
  <w:p w:rsidR="00BA0D1F" w:rsidRDefault="00BA0D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D1F" w:rsidRDefault="00BA0D1F" w:rsidP="002B7428">
      <w:r>
        <w:separator/>
      </w:r>
    </w:p>
  </w:footnote>
  <w:footnote w:type="continuationSeparator" w:id="0">
    <w:p w:rsidR="00BA0D1F" w:rsidRDefault="00BA0D1F" w:rsidP="002B74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E49E5"/>
    <w:multiLevelType w:val="hybridMultilevel"/>
    <w:tmpl w:val="C32887F8"/>
    <w:lvl w:ilvl="0" w:tplc="040E0017">
      <w:start w:val="3"/>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cs="Symbol" w:hint="default"/>
      </w:rPr>
    </w:lvl>
  </w:abstractNum>
  <w:abstractNum w:abstractNumId="4">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6">
    <w:nsid w:val="2C2A77E8"/>
    <w:multiLevelType w:val="hybridMultilevel"/>
    <w:tmpl w:val="ED649A50"/>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nsid w:val="2E6F1B41"/>
    <w:multiLevelType w:val="hybridMultilevel"/>
    <w:tmpl w:val="2370EB6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start w:val="1"/>
      <w:numFmt w:val="bullet"/>
      <w:lvlText w:val="o"/>
      <w:lvlJc w:val="left"/>
      <w:pPr>
        <w:tabs>
          <w:tab w:val="num" w:pos="1485"/>
        </w:tabs>
        <w:ind w:left="1485" w:hanging="360"/>
      </w:pPr>
      <w:rPr>
        <w:rFonts w:ascii="Courier New" w:hAnsi="Courier New" w:cs="Courier New" w:hint="default"/>
      </w:rPr>
    </w:lvl>
    <w:lvl w:ilvl="2" w:tplc="040E0005">
      <w:start w:val="1"/>
      <w:numFmt w:val="bullet"/>
      <w:lvlText w:val=""/>
      <w:lvlJc w:val="left"/>
      <w:pPr>
        <w:tabs>
          <w:tab w:val="num" w:pos="2205"/>
        </w:tabs>
        <w:ind w:left="2205" w:hanging="360"/>
      </w:pPr>
      <w:rPr>
        <w:rFonts w:ascii="Wingdings" w:hAnsi="Wingdings" w:cs="Wingdings" w:hint="default"/>
      </w:rPr>
    </w:lvl>
    <w:lvl w:ilvl="3" w:tplc="040E0001">
      <w:start w:val="1"/>
      <w:numFmt w:val="bullet"/>
      <w:lvlText w:val=""/>
      <w:lvlJc w:val="left"/>
      <w:pPr>
        <w:tabs>
          <w:tab w:val="num" w:pos="2925"/>
        </w:tabs>
        <w:ind w:left="2925" w:hanging="360"/>
      </w:pPr>
      <w:rPr>
        <w:rFonts w:ascii="Symbol" w:hAnsi="Symbol" w:cs="Symbol" w:hint="default"/>
      </w:rPr>
    </w:lvl>
    <w:lvl w:ilvl="4" w:tplc="040E0003">
      <w:start w:val="1"/>
      <w:numFmt w:val="bullet"/>
      <w:lvlText w:val="o"/>
      <w:lvlJc w:val="left"/>
      <w:pPr>
        <w:tabs>
          <w:tab w:val="num" w:pos="3645"/>
        </w:tabs>
        <w:ind w:left="3645" w:hanging="360"/>
      </w:pPr>
      <w:rPr>
        <w:rFonts w:ascii="Courier New" w:hAnsi="Courier New" w:cs="Courier New" w:hint="default"/>
      </w:rPr>
    </w:lvl>
    <w:lvl w:ilvl="5" w:tplc="040E0005">
      <w:start w:val="1"/>
      <w:numFmt w:val="bullet"/>
      <w:lvlText w:val=""/>
      <w:lvlJc w:val="left"/>
      <w:pPr>
        <w:tabs>
          <w:tab w:val="num" w:pos="4365"/>
        </w:tabs>
        <w:ind w:left="4365" w:hanging="360"/>
      </w:pPr>
      <w:rPr>
        <w:rFonts w:ascii="Wingdings" w:hAnsi="Wingdings" w:cs="Wingdings" w:hint="default"/>
      </w:rPr>
    </w:lvl>
    <w:lvl w:ilvl="6" w:tplc="040E0001">
      <w:start w:val="1"/>
      <w:numFmt w:val="bullet"/>
      <w:lvlText w:val=""/>
      <w:lvlJc w:val="left"/>
      <w:pPr>
        <w:tabs>
          <w:tab w:val="num" w:pos="5085"/>
        </w:tabs>
        <w:ind w:left="5085" w:hanging="360"/>
      </w:pPr>
      <w:rPr>
        <w:rFonts w:ascii="Symbol" w:hAnsi="Symbol" w:cs="Symbol" w:hint="default"/>
      </w:rPr>
    </w:lvl>
    <w:lvl w:ilvl="7" w:tplc="040E0003">
      <w:start w:val="1"/>
      <w:numFmt w:val="bullet"/>
      <w:lvlText w:val="o"/>
      <w:lvlJc w:val="left"/>
      <w:pPr>
        <w:tabs>
          <w:tab w:val="num" w:pos="5805"/>
        </w:tabs>
        <w:ind w:left="5805" w:hanging="360"/>
      </w:pPr>
      <w:rPr>
        <w:rFonts w:ascii="Courier New" w:hAnsi="Courier New" w:cs="Courier New" w:hint="default"/>
      </w:rPr>
    </w:lvl>
    <w:lvl w:ilvl="8" w:tplc="040E0005">
      <w:start w:val="1"/>
      <w:numFmt w:val="bullet"/>
      <w:lvlText w:val=""/>
      <w:lvlJc w:val="left"/>
      <w:pPr>
        <w:tabs>
          <w:tab w:val="num" w:pos="6525"/>
        </w:tabs>
        <w:ind w:left="6525" w:hanging="360"/>
      </w:pPr>
      <w:rPr>
        <w:rFonts w:ascii="Wingdings" w:hAnsi="Wingdings" w:cs="Wingdings" w:hint="default"/>
      </w:rPr>
    </w:lvl>
  </w:abstractNum>
  <w:abstractNum w:abstractNumId="9">
    <w:nsid w:val="31DC7207"/>
    <w:multiLevelType w:val="hybridMultilevel"/>
    <w:tmpl w:val="FE62C09C"/>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nsid w:val="494D5688"/>
    <w:multiLevelType w:val="hybridMultilevel"/>
    <w:tmpl w:val="434C3B2E"/>
    <w:lvl w:ilvl="0" w:tplc="14A67CFC">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11">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nsid w:val="4E3211DD"/>
    <w:multiLevelType w:val="hybridMultilevel"/>
    <w:tmpl w:val="09B0F140"/>
    <w:lvl w:ilvl="0" w:tplc="040E0017">
      <w:start w:val="1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14">
    <w:nsid w:val="564E2EC6"/>
    <w:multiLevelType w:val="hybridMultilevel"/>
    <w:tmpl w:val="752E0ACC"/>
    <w:lvl w:ilvl="0" w:tplc="040E0005">
      <w:start w:val="1"/>
      <w:numFmt w:val="bullet"/>
      <w:lvlText w:val=""/>
      <w:lvlJc w:val="left"/>
      <w:pPr>
        <w:ind w:left="1077" w:hanging="360"/>
      </w:pPr>
      <w:rPr>
        <w:rFonts w:ascii="Wingdings" w:hAnsi="Wingdings" w:cs="Wingdings" w:hint="default"/>
      </w:rPr>
    </w:lvl>
    <w:lvl w:ilvl="1" w:tplc="040E0003">
      <w:start w:val="1"/>
      <w:numFmt w:val="bullet"/>
      <w:lvlText w:val="o"/>
      <w:lvlJc w:val="left"/>
      <w:pPr>
        <w:ind w:left="1797" w:hanging="360"/>
      </w:pPr>
      <w:rPr>
        <w:rFonts w:ascii="Courier New" w:hAnsi="Courier New" w:cs="Courier New" w:hint="default"/>
      </w:rPr>
    </w:lvl>
    <w:lvl w:ilvl="2" w:tplc="040E0005">
      <w:start w:val="1"/>
      <w:numFmt w:val="bullet"/>
      <w:lvlText w:val=""/>
      <w:lvlJc w:val="left"/>
      <w:pPr>
        <w:ind w:left="2517" w:hanging="360"/>
      </w:pPr>
      <w:rPr>
        <w:rFonts w:ascii="Wingdings" w:hAnsi="Wingdings" w:cs="Wingdings" w:hint="default"/>
      </w:rPr>
    </w:lvl>
    <w:lvl w:ilvl="3" w:tplc="040E0001">
      <w:start w:val="1"/>
      <w:numFmt w:val="bullet"/>
      <w:lvlText w:val=""/>
      <w:lvlJc w:val="left"/>
      <w:pPr>
        <w:ind w:left="3237" w:hanging="360"/>
      </w:pPr>
      <w:rPr>
        <w:rFonts w:ascii="Symbol" w:hAnsi="Symbol" w:cs="Symbol" w:hint="default"/>
      </w:rPr>
    </w:lvl>
    <w:lvl w:ilvl="4" w:tplc="040E0003">
      <w:start w:val="1"/>
      <w:numFmt w:val="bullet"/>
      <w:lvlText w:val="o"/>
      <w:lvlJc w:val="left"/>
      <w:pPr>
        <w:ind w:left="3957" w:hanging="360"/>
      </w:pPr>
      <w:rPr>
        <w:rFonts w:ascii="Courier New" w:hAnsi="Courier New" w:cs="Courier New" w:hint="default"/>
      </w:rPr>
    </w:lvl>
    <w:lvl w:ilvl="5" w:tplc="040E0005">
      <w:start w:val="1"/>
      <w:numFmt w:val="bullet"/>
      <w:lvlText w:val=""/>
      <w:lvlJc w:val="left"/>
      <w:pPr>
        <w:ind w:left="4677" w:hanging="360"/>
      </w:pPr>
      <w:rPr>
        <w:rFonts w:ascii="Wingdings" w:hAnsi="Wingdings" w:cs="Wingdings" w:hint="default"/>
      </w:rPr>
    </w:lvl>
    <w:lvl w:ilvl="6" w:tplc="040E0001">
      <w:start w:val="1"/>
      <w:numFmt w:val="bullet"/>
      <w:lvlText w:val=""/>
      <w:lvlJc w:val="left"/>
      <w:pPr>
        <w:ind w:left="5397" w:hanging="360"/>
      </w:pPr>
      <w:rPr>
        <w:rFonts w:ascii="Symbol" w:hAnsi="Symbol" w:cs="Symbol" w:hint="default"/>
      </w:rPr>
    </w:lvl>
    <w:lvl w:ilvl="7" w:tplc="040E0003">
      <w:start w:val="1"/>
      <w:numFmt w:val="bullet"/>
      <w:lvlText w:val="o"/>
      <w:lvlJc w:val="left"/>
      <w:pPr>
        <w:ind w:left="6117" w:hanging="360"/>
      </w:pPr>
      <w:rPr>
        <w:rFonts w:ascii="Courier New" w:hAnsi="Courier New" w:cs="Courier New" w:hint="default"/>
      </w:rPr>
    </w:lvl>
    <w:lvl w:ilvl="8" w:tplc="040E0005">
      <w:start w:val="1"/>
      <w:numFmt w:val="bullet"/>
      <w:lvlText w:val=""/>
      <w:lvlJc w:val="left"/>
      <w:pPr>
        <w:ind w:left="6837" w:hanging="360"/>
      </w:pPr>
      <w:rPr>
        <w:rFonts w:ascii="Wingdings" w:hAnsi="Wingdings" w:cs="Wingdings" w:hint="default"/>
      </w:rPr>
    </w:lvl>
  </w:abstractNum>
  <w:abstractNum w:abstractNumId="15">
    <w:nsid w:val="615830AC"/>
    <w:multiLevelType w:val="hybridMultilevel"/>
    <w:tmpl w:val="C1FA4EF8"/>
    <w:lvl w:ilvl="0" w:tplc="9A203492">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7">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8">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9">
    <w:nsid w:val="730C73CD"/>
    <w:multiLevelType w:val="hybridMultilevel"/>
    <w:tmpl w:val="87762402"/>
    <w:lvl w:ilvl="0" w:tplc="040E0001">
      <w:start w:val="1"/>
      <w:numFmt w:val="bullet"/>
      <w:lvlText w:val=""/>
      <w:lvlJc w:val="left"/>
      <w:pPr>
        <w:tabs>
          <w:tab w:val="num" w:pos="360"/>
        </w:tabs>
        <w:ind w:left="360" w:hanging="360"/>
      </w:pPr>
      <w:rPr>
        <w:rFonts w:ascii="Symbol" w:hAnsi="Symbol" w:cs="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cs="Wingdings" w:hint="default"/>
      </w:rPr>
    </w:lvl>
    <w:lvl w:ilvl="3" w:tplc="040E0001">
      <w:start w:val="1"/>
      <w:numFmt w:val="bullet"/>
      <w:lvlText w:val=""/>
      <w:lvlJc w:val="left"/>
      <w:pPr>
        <w:tabs>
          <w:tab w:val="num" w:pos="2520"/>
        </w:tabs>
        <w:ind w:left="2520" w:hanging="360"/>
      </w:pPr>
      <w:rPr>
        <w:rFonts w:ascii="Symbol" w:hAnsi="Symbol" w:cs="Symbol" w:hint="default"/>
      </w:rPr>
    </w:lvl>
    <w:lvl w:ilvl="4" w:tplc="040E0003">
      <w:start w:val="1"/>
      <w:numFmt w:val="bullet"/>
      <w:lvlText w:val="o"/>
      <w:lvlJc w:val="left"/>
      <w:pPr>
        <w:tabs>
          <w:tab w:val="num" w:pos="3240"/>
        </w:tabs>
        <w:ind w:left="3240" w:hanging="360"/>
      </w:pPr>
      <w:rPr>
        <w:rFonts w:ascii="Courier New" w:hAnsi="Courier New" w:cs="Courier New" w:hint="default"/>
      </w:rPr>
    </w:lvl>
    <w:lvl w:ilvl="5" w:tplc="040E0005">
      <w:start w:val="1"/>
      <w:numFmt w:val="bullet"/>
      <w:lvlText w:val=""/>
      <w:lvlJc w:val="left"/>
      <w:pPr>
        <w:tabs>
          <w:tab w:val="num" w:pos="3960"/>
        </w:tabs>
        <w:ind w:left="3960" w:hanging="360"/>
      </w:pPr>
      <w:rPr>
        <w:rFonts w:ascii="Wingdings" w:hAnsi="Wingdings" w:cs="Wingdings" w:hint="default"/>
      </w:rPr>
    </w:lvl>
    <w:lvl w:ilvl="6" w:tplc="040E0001">
      <w:start w:val="1"/>
      <w:numFmt w:val="bullet"/>
      <w:lvlText w:val=""/>
      <w:lvlJc w:val="left"/>
      <w:pPr>
        <w:tabs>
          <w:tab w:val="num" w:pos="4680"/>
        </w:tabs>
        <w:ind w:left="4680" w:hanging="360"/>
      </w:pPr>
      <w:rPr>
        <w:rFonts w:ascii="Symbol" w:hAnsi="Symbol" w:cs="Symbol" w:hint="default"/>
      </w:rPr>
    </w:lvl>
    <w:lvl w:ilvl="7" w:tplc="040E0003">
      <w:start w:val="1"/>
      <w:numFmt w:val="bullet"/>
      <w:lvlText w:val="o"/>
      <w:lvlJc w:val="left"/>
      <w:pPr>
        <w:tabs>
          <w:tab w:val="num" w:pos="5400"/>
        </w:tabs>
        <w:ind w:left="5400" w:hanging="360"/>
      </w:pPr>
      <w:rPr>
        <w:rFonts w:ascii="Courier New" w:hAnsi="Courier New" w:cs="Courier New" w:hint="default"/>
      </w:rPr>
    </w:lvl>
    <w:lvl w:ilvl="8" w:tplc="040E0005">
      <w:start w:val="1"/>
      <w:numFmt w:val="bullet"/>
      <w:lvlText w:val=""/>
      <w:lvlJc w:val="left"/>
      <w:pPr>
        <w:tabs>
          <w:tab w:val="num" w:pos="6120"/>
        </w:tabs>
        <w:ind w:left="6120" w:hanging="360"/>
      </w:pPr>
      <w:rPr>
        <w:rFonts w:ascii="Wingdings" w:hAnsi="Wingdings" w:cs="Wingdings" w:hint="default"/>
      </w:rPr>
    </w:lvl>
  </w:abstractNum>
  <w:abstractNum w:abstractNumId="20">
    <w:nsid w:val="7D2D0A87"/>
    <w:multiLevelType w:val="hybridMultilevel"/>
    <w:tmpl w:val="3A2CFF02"/>
    <w:lvl w:ilvl="0" w:tplc="040E0005">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3"/>
  </w:num>
  <w:num w:numId="2">
    <w:abstractNumId w:val="19"/>
  </w:num>
  <w:num w:numId="3">
    <w:abstractNumId w:val="8"/>
  </w:num>
  <w:num w:numId="4">
    <w:abstractNumId w:val="17"/>
  </w:num>
  <w:num w:numId="5">
    <w:abstractNumId w:val="18"/>
  </w:num>
  <w:num w:numId="6">
    <w:abstractNumId w:val="11"/>
  </w:num>
  <w:num w:numId="7">
    <w:abstractNumId w:val="2"/>
  </w:num>
  <w:num w:numId="8">
    <w:abstractNumId w:val="5"/>
  </w:num>
  <w:num w:numId="9">
    <w:abstractNumId w:val="4"/>
  </w:num>
  <w:num w:numId="10">
    <w:abstractNumId w:val="13"/>
  </w:num>
  <w:num w:numId="11">
    <w:abstractNumId w:val="16"/>
  </w:num>
  <w:num w:numId="12">
    <w:abstractNumId w:val="1"/>
  </w:num>
  <w:num w:numId="13">
    <w:abstractNumId w:val="7"/>
  </w:num>
  <w:num w:numId="14">
    <w:abstractNumId w:val="14"/>
  </w:num>
  <w:num w:numId="15">
    <w:abstractNumId w:val="9"/>
  </w:num>
  <w:num w:numId="16">
    <w:abstractNumId w:val="12"/>
  </w:num>
  <w:num w:numId="17">
    <w:abstractNumId w:val="15"/>
  </w:num>
  <w:num w:numId="18">
    <w:abstractNumId w:val="10"/>
  </w:num>
  <w:num w:numId="19">
    <w:abstractNumId w:val="20"/>
  </w:num>
  <w:num w:numId="20">
    <w:abstractNumId w:val="6"/>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2960"/>
    <w:rsid w:val="00000C97"/>
    <w:rsid w:val="0000211D"/>
    <w:rsid w:val="0000280D"/>
    <w:rsid w:val="00004984"/>
    <w:rsid w:val="0001017D"/>
    <w:rsid w:val="000118D8"/>
    <w:rsid w:val="00011ADD"/>
    <w:rsid w:val="0001253B"/>
    <w:rsid w:val="0001445C"/>
    <w:rsid w:val="00025167"/>
    <w:rsid w:val="000308D2"/>
    <w:rsid w:val="00031521"/>
    <w:rsid w:val="00032066"/>
    <w:rsid w:val="00033D4E"/>
    <w:rsid w:val="000345F2"/>
    <w:rsid w:val="000346EE"/>
    <w:rsid w:val="00037212"/>
    <w:rsid w:val="000427C9"/>
    <w:rsid w:val="00042E8C"/>
    <w:rsid w:val="00044D03"/>
    <w:rsid w:val="0004561F"/>
    <w:rsid w:val="0004568D"/>
    <w:rsid w:val="00057600"/>
    <w:rsid w:val="00063C1C"/>
    <w:rsid w:val="00063ED9"/>
    <w:rsid w:val="00067941"/>
    <w:rsid w:val="00067B75"/>
    <w:rsid w:val="00074FF6"/>
    <w:rsid w:val="000760A1"/>
    <w:rsid w:val="0007777E"/>
    <w:rsid w:val="00077DC9"/>
    <w:rsid w:val="00081066"/>
    <w:rsid w:val="00084096"/>
    <w:rsid w:val="000865D5"/>
    <w:rsid w:val="00086856"/>
    <w:rsid w:val="00091D5C"/>
    <w:rsid w:val="00097DCF"/>
    <w:rsid w:val="000A23A7"/>
    <w:rsid w:val="000A3C68"/>
    <w:rsid w:val="000B05AA"/>
    <w:rsid w:val="000B0E02"/>
    <w:rsid w:val="000B340C"/>
    <w:rsid w:val="000B4ABD"/>
    <w:rsid w:val="000C084C"/>
    <w:rsid w:val="000C14BB"/>
    <w:rsid w:val="000C32C1"/>
    <w:rsid w:val="000C4F2B"/>
    <w:rsid w:val="000D1CAF"/>
    <w:rsid w:val="000D3F17"/>
    <w:rsid w:val="000E4A09"/>
    <w:rsid w:val="000E6487"/>
    <w:rsid w:val="001009B8"/>
    <w:rsid w:val="0010112C"/>
    <w:rsid w:val="001015BE"/>
    <w:rsid w:val="00103E98"/>
    <w:rsid w:val="0010756C"/>
    <w:rsid w:val="0011205D"/>
    <w:rsid w:val="001130DF"/>
    <w:rsid w:val="00113D2E"/>
    <w:rsid w:val="0011517D"/>
    <w:rsid w:val="00117B5A"/>
    <w:rsid w:val="00120034"/>
    <w:rsid w:val="001233EC"/>
    <w:rsid w:val="001240E5"/>
    <w:rsid w:val="00126A35"/>
    <w:rsid w:val="00132EE0"/>
    <w:rsid w:val="001334D2"/>
    <w:rsid w:val="001415A2"/>
    <w:rsid w:val="00145934"/>
    <w:rsid w:val="001522ED"/>
    <w:rsid w:val="00152497"/>
    <w:rsid w:val="00152537"/>
    <w:rsid w:val="001538FD"/>
    <w:rsid w:val="00154A18"/>
    <w:rsid w:val="001709CC"/>
    <w:rsid w:val="00173E5C"/>
    <w:rsid w:val="00174E7B"/>
    <w:rsid w:val="00176979"/>
    <w:rsid w:val="001805A3"/>
    <w:rsid w:val="00180F54"/>
    <w:rsid w:val="001820C2"/>
    <w:rsid w:val="0018299B"/>
    <w:rsid w:val="00190E01"/>
    <w:rsid w:val="00193801"/>
    <w:rsid w:val="001A1A11"/>
    <w:rsid w:val="001B3F6A"/>
    <w:rsid w:val="001C1988"/>
    <w:rsid w:val="001C1DE7"/>
    <w:rsid w:val="001C44B0"/>
    <w:rsid w:val="001D3667"/>
    <w:rsid w:val="001D40AA"/>
    <w:rsid w:val="001D6CD9"/>
    <w:rsid w:val="001E0EEB"/>
    <w:rsid w:val="001E5F31"/>
    <w:rsid w:val="001F2F40"/>
    <w:rsid w:val="001F3746"/>
    <w:rsid w:val="001F421A"/>
    <w:rsid w:val="001F685A"/>
    <w:rsid w:val="002027AF"/>
    <w:rsid w:val="0020552D"/>
    <w:rsid w:val="00211ACF"/>
    <w:rsid w:val="00212755"/>
    <w:rsid w:val="00214BA9"/>
    <w:rsid w:val="00220303"/>
    <w:rsid w:val="00220B3E"/>
    <w:rsid w:val="0022708B"/>
    <w:rsid w:val="00235EC4"/>
    <w:rsid w:val="002371FC"/>
    <w:rsid w:val="00241587"/>
    <w:rsid w:val="00242E43"/>
    <w:rsid w:val="002433F5"/>
    <w:rsid w:val="002438AB"/>
    <w:rsid w:val="00244778"/>
    <w:rsid w:val="00247B2B"/>
    <w:rsid w:val="00250C19"/>
    <w:rsid w:val="0025581F"/>
    <w:rsid w:val="00257503"/>
    <w:rsid w:val="0026232C"/>
    <w:rsid w:val="002632B6"/>
    <w:rsid w:val="0028088C"/>
    <w:rsid w:val="00280B2D"/>
    <w:rsid w:val="00282628"/>
    <w:rsid w:val="00283B76"/>
    <w:rsid w:val="00287715"/>
    <w:rsid w:val="00287D0A"/>
    <w:rsid w:val="002952BF"/>
    <w:rsid w:val="00297DB9"/>
    <w:rsid w:val="002A1601"/>
    <w:rsid w:val="002A2564"/>
    <w:rsid w:val="002A5B23"/>
    <w:rsid w:val="002A6677"/>
    <w:rsid w:val="002A6D4E"/>
    <w:rsid w:val="002A6F80"/>
    <w:rsid w:val="002A7F81"/>
    <w:rsid w:val="002B383D"/>
    <w:rsid w:val="002B7428"/>
    <w:rsid w:val="002C126C"/>
    <w:rsid w:val="002C27E3"/>
    <w:rsid w:val="002C751C"/>
    <w:rsid w:val="002D03EF"/>
    <w:rsid w:val="002D26D2"/>
    <w:rsid w:val="002D2E9A"/>
    <w:rsid w:val="002D49E7"/>
    <w:rsid w:val="002E1A58"/>
    <w:rsid w:val="002E3113"/>
    <w:rsid w:val="002E659A"/>
    <w:rsid w:val="002F03C8"/>
    <w:rsid w:val="002F2BAC"/>
    <w:rsid w:val="002F3F88"/>
    <w:rsid w:val="002F6A94"/>
    <w:rsid w:val="003011F6"/>
    <w:rsid w:val="003013C8"/>
    <w:rsid w:val="003057B8"/>
    <w:rsid w:val="003065D5"/>
    <w:rsid w:val="00306858"/>
    <w:rsid w:val="00312664"/>
    <w:rsid w:val="00316580"/>
    <w:rsid w:val="00316699"/>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6183"/>
    <w:rsid w:val="003874ED"/>
    <w:rsid w:val="003925CD"/>
    <w:rsid w:val="00395E8F"/>
    <w:rsid w:val="00396A9F"/>
    <w:rsid w:val="003A170A"/>
    <w:rsid w:val="003A1C00"/>
    <w:rsid w:val="003B0B92"/>
    <w:rsid w:val="003B2EFD"/>
    <w:rsid w:val="003B2FD5"/>
    <w:rsid w:val="003B68C2"/>
    <w:rsid w:val="003C3A1B"/>
    <w:rsid w:val="003C6713"/>
    <w:rsid w:val="003D2F4F"/>
    <w:rsid w:val="003D4CC4"/>
    <w:rsid w:val="003E1A83"/>
    <w:rsid w:val="003E4C57"/>
    <w:rsid w:val="003E6A2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5B6D"/>
    <w:rsid w:val="004A242D"/>
    <w:rsid w:val="004A4D89"/>
    <w:rsid w:val="004A4E11"/>
    <w:rsid w:val="004B3BEC"/>
    <w:rsid w:val="004B43CD"/>
    <w:rsid w:val="004B5790"/>
    <w:rsid w:val="004B7814"/>
    <w:rsid w:val="004C1168"/>
    <w:rsid w:val="004C6062"/>
    <w:rsid w:val="004D2CB4"/>
    <w:rsid w:val="004D37D2"/>
    <w:rsid w:val="004D421C"/>
    <w:rsid w:val="004D72FA"/>
    <w:rsid w:val="004E15AA"/>
    <w:rsid w:val="004E1C42"/>
    <w:rsid w:val="004E2960"/>
    <w:rsid w:val="004E2ABA"/>
    <w:rsid w:val="004E6EF1"/>
    <w:rsid w:val="004E7CB9"/>
    <w:rsid w:val="004F3229"/>
    <w:rsid w:val="004F402E"/>
    <w:rsid w:val="004F41E5"/>
    <w:rsid w:val="004F52F0"/>
    <w:rsid w:val="004F5BA2"/>
    <w:rsid w:val="00500DE1"/>
    <w:rsid w:val="005018E6"/>
    <w:rsid w:val="005030EB"/>
    <w:rsid w:val="00507B7D"/>
    <w:rsid w:val="00513AEA"/>
    <w:rsid w:val="00517062"/>
    <w:rsid w:val="00517099"/>
    <w:rsid w:val="00520727"/>
    <w:rsid w:val="00521F1F"/>
    <w:rsid w:val="00522306"/>
    <w:rsid w:val="005235C5"/>
    <w:rsid w:val="0052397D"/>
    <w:rsid w:val="00523E51"/>
    <w:rsid w:val="005250BC"/>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19A7"/>
    <w:rsid w:val="0062205A"/>
    <w:rsid w:val="00623451"/>
    <w:rsid w:val="0062455C"/>
    <w:rsid w:val="00630AB0"/>
    <w:rsid w:val="0063115B"/>
    <w:rsid w:val="006319C5"/>
    <w:rsid w:val="006325B0"/>
    <w:rsid w:val="00633345"/>
    <w:rsid w:val="00647458"/>
    <w:rsid w:val="00652E14"/>
    <w:rsid w:val="00653FAF"/>
    <w:rsid w:val="00654EA7"/>
    <w:rsid w:val="00656E77"/>
    <w:rsid w:val="006668BB"/>
    <w:rsid w:val="00666BBC"/>
    <w:rsid w:val="00674490"/>
    <w:rsid w:val="00675A4B"/>
    <w:rsid w:val="00677DB4"/>
    <w:rsid w:val="006839E4"/>
    <w:rsid w:val="00685E4D"/>
    <w:rsid w:val="00692025"/>
    <w:rsid w:val="00694605"/>
    <w:rsid w:val="00694622"/>
    <w:rsid w:val="006A0271"/>
    <w:rsid w:val="006A0B4A"/>
    <w:rsid w:val="006A0FEF"/>
    <w:rsid w:val="006A5735"/>
    <w:rsid w:val="006A76FB"/>
    <w:rsid w:val="006B2B9A"/>
    <w:rsid w:val="006B3009"/>
    <w:rsid w:val="006B4BCC"/>
    <w:rsid w:val="006B6124"/>
    <w:rsid w:val="006C050D"/>
    <w:rsid w:val="006C2E2A"/>
    <w:rsid w:val="006C49F9"/>
    <w:rsid w:val="006C7045"/>
    <w:rsid w:val="006D0FE3"/>
    <w:rsid w:val="006D141A"/>
    <w:rsid w:val="006D1D3E"/>
    <w:rsid w:val="006D38EB"/>
    <w:rsid w:val="006D427D"/>
    <w:rsid w:val="006E039E"/>
    <w:rsid w:val="006F0DCB"/>
    <w:rsid w:val="006F354A"/>
    <w:rsid w:val="006F36B2"/>
    <w:rsid w:val="006F64FD"/>
    <w:rsid w:val="006F6FA1"/>
    <w:rsid w:val="00700427"/>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662B"/>
    <w:rsid w:val="007D1005"/>
    <w:rsid w:val="007D2A1C"/>
    <w:rsid w:val="007D3FB1"/>
    <w:rsid w:val="007D4201"/>
    <w:rsid w:val="007E36E3"/>
    <w:rsid w:val="007E653C"/>
    <w:rsid w:val="007F140A"/>
    <w:rsid w:val="007F4CD4"/>
    <w:rsid w:val="007F63FF"/>
    <w:rsid w:val="007F7331"/>
    <w:rsid w:val="00803316"/>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5CA9"/>
    <w:rsid w:val="0089684C"/>
    <w:rsid w:val="008A03C7"/>
    <w:rsid w:val="008A440B"/>
    <w:rsid w:val="008B127D"/>
    <w:rsid w:val="008B46E7"/>
    <w:rsid w:val="008B53D0"/>
    <w:rsid w:val="008B7276"/>
    <w:rsid w:val="008B75C9"/>
    <w:rsid w:val="008C220E"/>
    <w:rsid w:val="008C2915"/>
    <w:rsid w:val="008C31CB"/>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E2E"/>
    <w:rsid w:val="00995F20"/>
    <w:rsid w:val="009A28E6"/>
    <w:rsid w:val="009A2BE7"/>
    <w:rsid w:val="009A570E"/>
    <w:rsid w:val="009B14BC"/>
    <w:rsid w:val="009B21D6"/>
    <w:rsid w:val="009B367A"/>
    <w:rsid w:val="009B6DA7"/>
    <w:rsid w:val="009C3A4B"/>
    <w:rsid w:val="009C422D"/>
    <w:rsid w:val="009C4BAB"/>
    <w:rsid w:val="009C5627"/>
    <w:rsid w:val="009C7625"/>
    <w:rsid w:val="009D04A5"/>
    <w:rsid w:val="009D3409"/>
    <w:rsid w:val="009D5AB3"/>
    <w:rsid w:val="009D669A"/>
    <w:rsid w:val="009E1377"/>
    <w:rsid w:val="009E4E10"/>
    <w:rsid w:val="009E50B4"/>
    <w:rsid w:val="009E6646"/>
    <w:rsid w:val="009E7A54"/>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E6C"/>
    <w:rsid w:val="00AC712D"/>
    <w:rsid w:val="00AD6260"/>
    <w:rsid w:val="00AD6E33"/>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0D1F"/>
    <w:rsid w:val="00BA2081"/>
    <w:rsid w:val="00BA34EA"/>
    <w:rsid w:val="00BA7EC1"/>
    <w:rsid w:val="00BB018E"/>
    <w:rsid w:val="00BB2F82"/>
    <w:rsid w:val="00BB4415"/>
    <w:rsid w:val="00BB5A7C"/>
    <w:rsid w:val="00BC04A5"/>
    <w:rsid w:val="00BC14F8"/>
    <w:rsid w:val="00BD32C3"/>
    <w:rsid w:val="00BD36D0"/>
    <w:rsid w:val="00BE08BB"/>
    <w:rsid w:val="00BE3044"/>
    <w:rsid w:val="00BE37EA"/>
    <w:rsid w:val="00BE62FA"/>
    <w:rsid w:val="00BE70C1"/>
    <w:rsid w:val="00BE7D99"/>
    <w:rsid w:val="00BF0305"/>
    <w:rsid w:val="00BF0693"/>
    <w:rsid w:val="00BF2835"/>
    <w:rsid w:val="00BF2B07"/>
    <w:rsid w:val="00BF3487"/>
    <w:rsid w:val="00BF475D"/>
    <w:rsid w:val="00BF5749"/>
    <w:rsid w:val="00BF61C0"/>
    <w:rsid w:val="00C024AA"/>
    <w:rsid w:val="00C0539C"/>
    <w:rsid w:val="00C05868"/>
    <w:rsid w:val="00C073C0"/>
    <w:rsid w:val="00C075F8"/>
    <w:rsid w:val="00C1112D"/>
    <w:rsid w:val="00C1362F"/>
    <w:rsid w:val="00C20C22"/>
    <w:rsid w:val="00C22066"/>
    <w:rsid w:val="00C26EEE"/>
    <w:rsid w:val="00C34D7A"/>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40E1"/>
    <w:rsid w:val="00C847DB"/>
    <w:rsid w:val="00C92D23"/>
    <w:rsid w:val="00C93C77"/>
    <w:rsid w:val="00C95B03"/>
    <w:rsid w:val="00CA14A4"/>
    <w:rsid w:val="00CA6EA4"/>
    <w:rsid w:val="00CB0D12"/>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595F"/>
    <w:rsid w:val="00D17D20"/>
    <w:rsid w:val="00D21899"/>
    <w:rsid w:val="00D30A1C"/>
    <w:rsid w:val="00D31802"/>
    <w:rsid w:val="00D349D3"/>
    <w:rsid w:val="00D379F4"/>
    <w:rsid w:val="00D44D47"/>
    <w:rsid w:val="00D544C3"/>
    <w:rsid w:val="00D60EA1"/>
    <w:rsid w:val="00D61B96"/>
    <w:rsid w:val="00D62454"/>
    <w:rsid w:val="00D66C19"/>
    <w:rsid w:val="00D70163"/>
    <w:rsid w:val="00D7269A"/>
    <w:rsid w:val="00D73A2E"/>
    <w:rsid w:val="00D7499B"/>
    <w:rsid w:val="00D74ADC"/>
    <w:rsid w:val="00D76175"/>
    <w:rsid w:val="00D76A59"/>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38F6"/>
    <w:rsid w:val="00DC59C6"/>
    <w:rsid w:val="00DD1B8C"/>
    <w:rsid w:val="00DD1F73"/>
    <w:rsid w:val="00DD3A57"/>
    <w:rsid w:val="00DD4C4C"/>
    <w:rsid w:val="00DE7F86"/>
    <w:rsid w:val="00DF5D5F"/>
    <w:rsid w:val="00DF6AF6"/>
    <w:rsid w:val="00E0015A"/>
    <w:rsid w:val="00E004DC"/>
    <w:rsid w:val="00E0210C"/>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066D"/>
    <w:rsid w:val="00EA224C"/>
    <w:rsid w:val="00EA2263"/>
    <w:rsid w:val="00EA297E"/>
    <w:rsid w:val="00EA3ED2"/>
    <w:rsid w:val="00EA5B83"/>
    <w:rsid w:val="00EB11BB"/>
    <w:rsid w:val="00EB4889"/>
    <w:rsid w:val="00EB4D83"/>
    <w:rsid w:val="00EB7DE8"/>
    <w:rsid w:val="00ED024A"/>
    <w:rsid w:val="00ED33AF"/>
    <w:rsid w:val="00ED3EC4"/>
    <w:rsid w:val="00ED4290"/>
    <w:rsid w:val="00EE43D9"/>
    <w:rsid w:val="00EF4029"/>
    <w:rsid w:val="00EF4142"/>
    <w:rsid w:val="00EF4839"/>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45733"/>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6C6C"/>
    <w:rsid w:val="00FC1A54"/>
    <w:rsid w:val="00FC759C"/>
    <w:rsid w:val="00FD0F7E"/>
    <w:rsid w:val="00FD1B4A"/>
    <w:rsid w:val="00FD5218"/>
    <w:rsid w:val="00FD597A"/>
    <w:rsid w:val="00FD6AAE"/>
    <w:rsid w:val="00FD6E2E"/>
    <w:rsid w:val="00FE16B6"/>
    <w:rsid w:val="00FE229D"/>
    <w:rsid w:val="00FE3B8D"/>
    <w:rsid w:val="00FE3D17"/>
    <w:rsid w:val="00FE6C8B"/>
    <w:rsid w:val="00FF4E77"/>
    <w:rsid w:val="00FF5D5C"/>
    <w:rsid w:val="00FF7061"/>
    <w:rsid w:val="00FF7D49"/>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6F56"/>
    <w:rPr>
      <w:sz w:val="24"/>
      <w:szCs w:val="24"/>
    </w:rPr>
  </w:style>
  <w:style w:type="paragraph" w:styleId="Heading1">
    <w:name w:val="heading 1"/>
    <w:basedOn w:val="Normal"/>
    <w:next w:val="Normal"/>
    <w:link w:val="Heading1Char"/>
    <w:uiPriority w:val="99"/>
    <w:qFormat/>
    <w:rsid w:val="00F06F56"/>
    <w:pPr>
      <w:keepNext/>
      <w:jc w:val="both"/>
      <w:outlineLvl w:val="0"/>
    </w:pPr>
    <w:rPr>
      <w:b/>
      <w:bCs/>
    </w:rPr>
  </w:style>
  <w:style w:type="paragraph" w:styleId="Heading2">
    <w:name w:val="heading 2"/>
    <w:basedOn w:val="Normal"/>
    <w:next w:val="Normal"/>
    <w:link w:val="Heading2Char"/>
    <w:uiPriority w:val="99"/>
    <w:qFormat/>
    <w:rsid w:val="00F06F56"/>
    <w:pPr>
      <w:keepNext/>
      <w:jc w:val="center"/>
      <w:outlineLvl w:val="1"/>
    </w:pPr>
    <w:rPr>
      <w:rFonts w:ascii="Arial Narrow" w:hAnsi="Arial Narrow" w:cs="Arial Narrow"/>
      <w:spacing w:val="20"/>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0C0F"/>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760C0F"/>
    <w:rPr>
      <w:rFonts w:ascii="Cambria" w:hAnsi="Cambria" w:cs="Cambria"/>
      <w:b/>
      <w:bCs/>
      <w:i/>
      <w:iCs/>
      <w:sz w:val="28"/>
      <w:szCs w:val="28"/>
    </w:rPr>
  </w:style>
  <w:style w:type="paragraph" w:styleId="BodyText">
    <w:name w:val="Body Text"/>
    <w:basedOn w:val="Normal"/>
    <w:link w:val="BodyTextChar"/>
    <w:uiPriority w:val="99"/>
    <w:rsid w:val="00F06F56"/>
    <w:pPr>
      <w:jc w:val="both"/>
    </w:pPr>
  </w:style>
  <w:style w:type="character" w:customStyle="1" w:styleId="BodyTextChar">
    <w:name w:val="Body Text Char"/>
    <w:basedOn w:val="DefaultParagraphFont"/>
    <w:link w:val="BodyText"/>
    <w:uiPriority w:val="99"/>
    <w:locked/>
    <w:rsid w:val="00760C0F"/>
    <w:rPr>
      <w:sz w:val="24"/>
      <w:szCs w:val="24"/>
    </w:rPr>
  </w:style>
  <w:style w:type="character" w:styleId="Hyperlink">
    <w:name w:val="Hyperlink"/>
    <w:basedOn w:val="DefaultParagraphFont"/>
    <w:uiPriority w:val="99"/>
    <w:rsid w:val="00F06F56"/>
    <w:rPr>
      <w:color w:val="0000FF"/>
      <w:u w:val="single"/>
    </w:rPr>
  </w:style>
  <w:style w:type="paragraph" w:styleId="BodyText2">
    <w:name w:val="Body Text 2"/>
    <w:basedOn w:val="Normal"/>
    <w:link w:val="BodyText2Char"/>
    <w:uiPriority w:val="99"/>
    <w:rsid w:val="00F06F56"/>
    <w:pPr>
      <w:jc w:val="both"/>
    </w:pPr>
    <w:rPr>
      <w:rFonts w:ascii="Arial Narrow" w:hAnsi="Arial Narrow" w:cs="Arial Narrow"/>
      <w:b/>
      <w:bCs/>
      <w:sz w:val="22"/>
      <w:szCs w:val="22"/>
    </w:rPr>
  </w:style>
  <w:style w:type="character" w:customStyle="1" w:styleId="BodyText2Char">
    <w:name w:val="Body Text 2 Char"/>
    <w:basedOn w:val="DefaultParagraphFont"/>
    <w:link w:val="BodyText2"/>
    <w:uiPriority w:val="99"/>
    <w:semiHidden/>
    <w:locked/>
    <w:rsid w:val="00760C0F"/>
    <w:rPr>
      <w:sz w:val="24"/>
      <w:szCs w:val="24"/>
    </w:rPr>
  </w:style>
  <w:style w:type="paragraph" w:styleId="FootnoteText">
    <w:name w:val="footnote text"/>
    <w:basedOn w:val="Normal"/>
    <w:link w:val="FootnoteTextChar"/>
    <w:uiPriority w:val="99"/>
    <w:semiHidden/>
    <w:rsid w:val="00F06F56"/>
    <w:rPr>
      <w:sz w:val="20"/>
      <w:szCs w:val="20"/>
    </w:rPr>
  </w:style>
  <w:style w:type="character" w:customStyle="1" w:styleId="FootnoteTextChar">
    <w:name w:val="Footnote Text Char"/>
    <w:basedOn w:val="DefaultParagraphFont"/>
    <w:link w:val="FootnoteText"/>
    <w:uiPriority w:val="99"/>
    <w:semiHidden/>
    <w:locked/>
    <w:rsid w:val="00760C0F"/>
    <w:rPr>
      <w:sz w:val="20"/>
      <w:szCs w:val="20"/>
    </w:rPr>
  </w:style>
  <w:style w:type="paragraph" w:styleId="BodyText3">
    <w:name w:val="Body Text 3"/>
    <w:basedOn w:val="Normal"/>
    <w:link w:val="BodyText3Char"/>
    <w:uiPriority w:val="99"/>
    <w:rsid w:val="00F06F56"/>
    <w:pPr>
      <w:spacing w:before="240"/>
      <w:jc w:val="center"/>
    </w:pPr>
    <w:rPr>
      <w:rFonts w:ascii="Arial Narrow" w:hAnsi="Arial Narrow" w:cs="Arial Narrow"/>
      <w:b/>
      <w:bCs/>
      <w:sz w:val="26"/>
      <w:szCs w:val="26"/>
    </w:rPr>
  </w:style>
  <w:style w:type="character" w:customStyle="1" w:styleId="BodyText3Char">
    <w:name w:val="Body Text 3 Char"/>
    <w:basedOn w:val="DefaultParagraphFont"/>
    <w:link w:val="BodyText3"/>
    <w:uiPriority w:val="99"/>
    <w:semiHidden/>
    <w:locked/>
    <w:rsid w:val="00760C0F"/>
    <w:rPr>
      <w:sz w:val="16"/>
      <w:szCs w:val="16"/>
    </w:rPr>
  </w:style>
  <w:style w:type="paragraph" w:styleId="BalloonText">
    <w:name w:val="Balloon Text"/>
    <w:basedOn w:val="Normal"/>
    <w:link w:val="BalloonTextChar"/>
    <w:uiPriority w:val="99"/>
    <w:semiHidden/>
    <w:rsid w:val="004E296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60C0F"/>
    <w:rPr>
      <w:sz w:val="2"/>
      <w:szCs w:val="2"/>
    </w:rPr>
  </w:style>
  <w:style w:type="character" w:styleId="CommentReference">
    <w:name w:val="annotation reference"/>
    <w:basedOn w:val="DefaultParagraphFont"/>
    <w:uiPriority w:val="99"/>
    <w:semiHidden/>
    <w:rsid w:val="000346EE"/>
    <w:rPr>
      <w:sz w:val="16"/>
      <w:szCs w:val="16"/>
    </w:rPr>
  </w:style>
  <w:style w:type="paragraph" w:styleId="CommentText">
    <w:name w:val="annotation text"/>
    <w:basedOn w:val="Normal"/>
    <w:link w:val="CommentTextChar"/>
    <w:uiPriority w:val="99"/>
    <w:semiHidden/>
    <w:rsid w:val="000346EE"/>
    <w:rPr>
      <w:sz w:val="20"/>
      <w:szCs w:val="20"/>
    </w:rPr>
  </w:style>
  <w:style w:type="character" w:customStyle="1" w:styleId="CommentTextChar">
    <w:name w:val="Comment Text Char"/>
    <w:basedOn w:val="DefaultParagraphFont"/>
    <w:link w:val="CommentText"/>
    <w:uiPriority w:val="99"/>
    <w:locked/>
    <w:rsid w:val="00760C0F"/>
    <w:rPr>
      <w:sz w:val="20"/>
      <w:szCs w:val="20"/>
    </w:rPr>
  </w:style>
  <w:style w:type="paragraph" w:styleId="CommentSubject">
    <w:name w:val="annotation subject"/>
    <w:basedOn w:val="CommentText"/>
    <w:next w:val="CommentText"/>
    <w:link w:val="CommentSubjectChar"/>
    <w:uiPriority w:val="99"/>
    <w:semiHidden/>
    <w:rsid w:val="000346EE"/>
    <w:rPr>
      <w:b/>
      <w:bCs/>
    </w:rPr>
  </w:style>
  <w:style w:type="character" w:customStyle="1" w:styleId="CommentSubjectChar">
    <w:name w:val="Comment Subject Char"/>
    <w:basedOn w:val="CommentTextChar"/>
    <w:link w:val="CommentSubject"/>
    <w:uiPriority w:val="99"/>
    <w:semiHidden/>
    <w:locked/>
    <w:rsid w:val="00760C0F"/>
    <w:rPr>
      <w:b/>
      <w:bCs/>
    </w:rPr>
  </w:style>
  <w:style w:type="paragraph" w:styleId="DocumentMap">
    <w:name w:val="Document Map"/>
    <w:basedOn w:val="Normal"/>
    <w:link w:val="DocumentMapChar"/>
    <w:uiPriority w:val="99"/>
    <w:semiHidden/>
    <w:rsid w:val="00523E5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760C0F"/>
    <w:rPr>
      <w:sz w:val="2"/>
      <w:szCs w:val="2"/>
    </w:rPr>
  </w:style>
  <w:style w:type="paragraph" w:styleId="ListParagraph">
    <w:name w:val="List Paragraph"/>
    <w:basedOn w:val="Normal"/>
    <w:uiPriority w:val="99"/>
    <w:qFormat/>
    <w:rsid w:val="00E85266"/>
    <w:pPr>
      <w:ind w:left="720"/>
    </w:pPr>
  </w:style>
  <w:style w:type="paragraph" w:customStyle="1" w:styleId="Default">
    <w:name w:val="Default"/>
    <w:uiPriority w:val="99"/>
    <w:rsid w:val="00B82729"/>
    <w:pPr>
      <w:autoSpaceDE w:val="0"/>
      <w:autoSpaceDN w:val="0"/>
      <w:adjustRightInd w:val="0"/>
    </w:pPr>
    <w:rPr>
      <w:color w:val="000000"/>
      <w:sz w:val="24"/>
      <w:szCs w:val="24"/>
    </w:rPr>
  </w:style>
  <w:style w:type="paragraph" w:styleId="Header">
    <w:name w:val="header"/>
    <w:basedOn w:val="Normal"/>
    <w:link w:val="HeaderChar"/>
    <w:uiPriority w:val="99"/>
    <w:rsid w:val="002B7428"/>
    <w:pPr>
      <w:tabs>
        <w:tab w:val="center" w:pos="4536"/>
        <w:tab w:val="right" w:pos="9072"/>
      </w:tabs>
    </w:pPr>
  </w:style>
  <w:style w:type="character" w:customStyle="1" w:styleId="HeaderChar">
    <w:name w:val="Header Char"/>
    <w:basedOn w:val="DefaultParagraphFont"/>
    <w:link w:val="Header"/>
    <w:uiPriority w:val="99"/>
    <w:locked/>
    <w:rsid w:val="002B7428"/>
    <w:rPr>
      <w:sz w:val="24"/>
      <w:szCs w:val="24"/>
    </w:rPr>
  </w:style>
  <w:style w:type="paragraph" w:styleId="Footer">
    <w:name w:val="footer"/>
    <w:basedOn w:val="Normal"/>
    <w:link w:val="FooterChar"/>
    <w:uiPriority w:val="99"/>
    <w:rsid w:val="002B7428"/>
    <w:pPr>
      <w:tabs>
        <w:tab w:val="center" w:pos="4536"/>
        <w:tab w:val="right" w:pos="9072"/>
      </w:tabs>
    </w:pPr>
  </w:style>
  <w:style w:type="character" w:customStyle="1" w:styleId="FooterChar">
    <w:name w:val="Footer Char"/>
    <w:basedOn w:val="DefaultParagraphFont"/>
    <w:link w:val="Footer"/>
    <w:uiPriority w:val="99"/>
    <w:locked/>
    <w:rsid w:val="002B7428"/>
    <w:rPr>
      <w:sz w:val="24"/>
      <w:szCs w:val="24"/>
    </w:rPr>
  </w:style>
  <w:style w:type="character" w:styleId="FootnoteReference">
    <w:name w:val="footnote reference"/>
    <w:basedOn w:val="DefaultParagraphFont"/>
    <w:uiPriority w:val="99"/>
    <w:semiHidden/>
    <w:rsid w:val="00C95B03"/>
    <w:rPr>
      <w:vertAlign w:val="superscript"/>
    </w:rPr>
  </w:style>
  <w:style w:type="paragraph" w:styleId="NoSpacing">
    <w:name w:val="No Spacing"/>
    <w:uiPriority w:val="99"/>
    <w:qFormat/>
    <w:rsid w:val="0062205A"/>
    <w:rPr>
      <w:sz w:val="24"/>
      <w:szCs w:val="24"/>
    </w:rPr>
  </w:style>
  <w:style w:type="paragraph" w:styleId="Revision">
    <w:name w:val="Revision"/>
    <w:hidden/>
    <w:uiPriority w:val="99"/>
    <w:semiHidden/>
    <w:rsid w:val="004F52F0"/>
    <w:rPr>
      <w:sz w:val="24"/>
      <w:szCs w:val="24"/>
    </w:rPr>
  </w:style>
  <w:style w:type="character" w:styleId="FollowedHyperlink">
    <w:name w:val="FollowedHyperlink"/>
    <w:basedOn w:val="DefaultParagraphFont"/>
    <w:uiPriority w:val="99"/>
    <w:semiHidden/>
    <w:rsid w:val="00760B5A"/>
    <w:rPr>
      <w:color w:val="auto"/>
      <w:u w:val="single"/>
    </w:rPr>
  </w:style>
</w:styles>
</file>

<file path=word/webSettings.xml><?xml version="1.0" encoding="utf-8"?>
<w:webSettings xmlns:r="http://schemas.openxmlformats.org/officeDocument/2006/relationships" xmlns:w="http://schemas.openxmlformats.org/wordprocessingml/2006/main">
  <w:divs>
    <w:div w:id="1362052307">
      <w:marLeft w:val="0"/>
      <w:marRight w:val="0"/>
      <w:marTop w:val="0"/>
      <w:marBottom w:val="0"/>
      <w:divBdr>
        <w:top w:val="none" w:sz="0" w:space="0" w:color="auto"/>
        <w:left w:val="none" w:sz="0" w:space="0" w:color="auto"/>
        <w:bottom w:val="none" w:sz="0" w:space="0" w:color="auto"/>
        <w:right w:val="none" w:sz="0" w:space="0" w:color="auto"/>
      </w:divBdr>
      <w:divsChild>
        <w:div w:id="1362052306">
          <w:marLeft w:val="0"/>
          <w:marRight w:val="0"/>
          <w:marTop w:val="0"/>
          <w:marBottom w:val="0"/>
          <w:divBdr>
            <w:top w:val="none" w:sz="0" w:space="0" w:color="auto"/>
            <w:left w:val="none" w:sz="0" w:space="0" w:color="auto"/>
            <w:bottom w:val="none" w:sz="0" w:space="0" w:color="auto"/>
            <w:right w:val="none" w:sz="0" w:space="0" w:color="auto"/>
          </w:divBdr>
        </w:div>
      </w:divsChild>
    </w:div>
    <w:div w:id="1362052309">
      <w:marLeft w:val="0"/>
      <w:marRight w:val="0"/>
      <w:marTop w:val="0"/>
      <w:marBottom w:val="0"/>
      <w:divBdr>
        <w:top w:val="none" w:sz="0" w:space="0" w:color="auto"/>
        <w:left w:val="none" w:sz="0" w:space="0" w:color="auto"/>
        <w:bottom w:val="none" w:sz="0" w:space="0" w:color="auto"/>
        <w:right w:val="none" w:sz="0" w:space="0" w:color="auto"/>
      </w:divBdr>
      <w:divsChild>
        <w:div w:id="1362052313">
          <w:marLeft w:val="0"/>
          <w:marRight w:val="0"/>
          <w:marTop w:val="0"/>
          <w:marBottom w:val="0"/>
          <w:divBdr>
            <w:top w:val="none" w:sz="0" w:space="0" w:color="auto"/>
            <w:left w:val="none" w:sz="0" w:space="0" w:color="auto"/>
            <w:bottom w:val="none" w:sz="0" w:space="0" w:color="auto"/>
            <w:right w:val="none" w:sz="0" w:space="0" w:color="auto"/>
          </w:divBdr>
          <w:divsChild>
            <w:div w:id="1362052308">
              <w:marLeft w:val="0"/>
              <w:marRight w:val="0"/>
              <w:marTop w:val="0"/>
              <w:marBottom w:val="0"/>
              <w:divBdr>
                <w:top w:val="none" w:sz="0" w:space="0" w:color="auto"/>
                <w:left w:val="none" w:sz="0" w:space="0" w:color="auto"/>
                <w:bottom w:val="none" w:sz="0" w:space="0" w:color="auto"/>
                <w:right w:val="none" w:sz="0" w:space="0" w:color="auto"/>
              </w:divBdr>
              <w:divsChild>
                <w:div w:id="136205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052310">
      <w:marLeft w:val="0"/>
      <w:marRight w:val="0"/>
      <w:marTop w:val="0"/>
      <w:marBottom w:val="0"/>
      <w:divBdr>
        <w:top w:val="none" w:sz="0" w:space="0" w:color="auto"/>
        <w:left w:val="none" w:sz="0" w:space="0" w:color="auto"/>
        <w:bottom w:val="none" w:sz="0" w:space="0" w:color="auto"/>
        <w:right w:val="none" w:sz="0" w:space="0" w:color="auto"/>
      </w:divBdr>
    </w:div>
    <w:div w:id="13620523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8</Pages>
  <Words>3118</Words>
  <Characters>21521</Characters>
  <Application>Microsoft Office Outlook</Application>
  <DocSecurity>0</DocSecurity>
  <Lines>0</Lines>
  <Paragraphs>0</Paragraphs>
  <ScaleCrop>false</ScaleCrop>
  <Company>FPI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subject/>
  <dc:creator>szekelyt</dc:creator>
  <cp:keywords/>
  <dc:description/>
  <cp:lastModifiedBy>Nagy</cp:lastModifiedBy>
  <cp:revision>13</cp:revision>
  <cp:lastPrinted>2023-09-27T14:08:00Z</cp:lastPrinted>
  <dcterms:created xsi:type="dcterms:W3CDTF">2023-08-11T11:10:00Z</dcterms:created>
  <dcterms:modified xsi:type="dcterms:W3CDTF">2023-09-27T14:08:00Z</dcterms:modified>
</cp:coreProperties>
</file>